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CBC" w:rsidRDefault="00831B57" w:rsidP="00A77CA2">
      <w:pPr>
        <w:pStyle w:val="ATAChapter"/>
        <w:numPr>
          <w:ilvl w:val="0"/>
          <w:numId w:val="11"/>
        </w:numPr>
      </w:pPr>
      <w:r>
        <w:t>Placeholder</w:t>
      </w:r>
    </w:p>
    <w:p w:rsidR="00305CBC" w:rsidRDefault="00305CBC" w:rsidP="004C6C55">
      <w:pPr>
        <w:pStyle w:val="ATAChapter"/>
        <w:numPr>
          <w:ilvl w:val="0"/>
          <w:numId w:val="11"/>
        </w:numPr>
      </w:pPr>
      <w:bookmarkStart w:id="0" w:name="Section_1-1"/>
      <w:bookmarkStart w:id="1" w:name="Chapter_2"/>
      <w:bookmarkStart w:id="2" w:name="_Toc303067101"/>
      <w:bookmarkStart w:id="3" w:name="_GoBack"/>
      <w:bookmarkEnd w:id="0"/>
      <w:bookmarkEnd w:id="1"/>
      <w:bookmarkEnd w:id="3"/>
      <w:r>
        <w:lastRenderedPageBreak/>
        <w:t>Development of Scheduled Maintenance</w:t>
      </w:r>
      <w:bookmarkEnd w:id="2"/>
    </w:p>
    <w:p w:rsidR="004C6C55" w:rsidRPr="004C6C55" w:rsidRDefault="004C6C55" w:rsidP="004C6C55">
      <w:pPr>
        <w:pStyle w:val="ListParagraph"/>
        <w:pageBreakBefore/>
        <w:numPr>
          <w:ilvl w:val="0"/>
          <w:numId w:val="52"/>
        </w:numPr>
        <w:pBdr>
          <w:top w:val="single" w:sz="48" w:space="1" w:color="000099"/>
        </w:pBdr>
        <w:spacing w:after="200" w:line="276" w:lineRule="auto"/>
        <w:contextualSpacing w:val="0"/>
        <w:rPr>
          <w:rFonts w:ascii="Arial" w:eastAsia="Times New Roman" w:hAnsi="Arial" w:cs="Arial"/>
          <w:b/>
          <w:vanish/>
          <w:color w:val="000000"/>
          <w:sz w:val="32"/>
          <w:szCs w:val="32"/>
        </w:rPr>
      </w:pPr>
      <w:bookmarkStart w:id="4" w:name="Section_2-1"/>
      <w:bookmarkEnd w:id="4"/>
    </w:p>
    <w:p w:rsidR="004C6C55" w:rsidRPr="004C6C55" w:rsidRDefault="004C6C55" w:rsidP="004C6C55">
      <w:pPr>
        <w:pStyle w:val="ListParagraph"/>
        <w:pageBreakBefore/>
        <w:numPr>
          <w:ilvl w:val="0"/>
          <w:numId w:val="52"/>
        </w:numPr>
        <w:pBdr>
          <w:top w:val="single" w:sz="48" w:space="1" w:color="000099"/>
        </w:pBdr>
        <w:spacing w:after="200" w:line="276" w:lineRule="auto"/>
        <w:contextualSpacing w:val="0"/>
        <w:rPr>
          <w:rFonts w:ascii="Arial" w:eastAsia="Times New Roman" w:hAnsi="Arial" w:cs="Arial"/>
          <w:b/>
          <w:vanish/>
          <w:color w:val="000000"/>
          <w:sz w:val="32"/>
          <w:szCs w:val="32"/>
        </w:rPr>
      </w:pPr>
    </w:p>
    <w:p w:rsidR="00305CBC" w:rsidRPr="004C6C55" w:rsidRDefault="00831B57" w:rsidP="004C6C55">
      <w:pPr>
        <w:pStyle w:val="ATASection"/>
      </w:pPr>
      <w:r w:rsidRPr="004C6C55">
        <w:t>Placeholder</w:t>
      </w:r>
    </w:p>
    <w:p w:rsidR="00305CBC" w:rsidRPr="004C6C55" w:rsidRDefault="00831B57" w:rsidP="004C6C55">
      <w:pPr>
        <w:pStyle w:val="ATASection"/>
      </w:pPr>
      <w:bookmarkStart w:id="5" w:name="Section_2-2"/>
      <w:bookmarkEnd w:id="5"/>
      <w:r w:rsidRPr="004C6C55">
        <w:t>Placeholder</w:t>
      </w:r>
    </w:p>
    <w:p w:rsidR="00305CBC" w:rsidRPr="004C6C55" w:rsidRDefault="00831B57" w:rsidP="004C6C55">
      <w:pPr>
        <w:pStyle w:val="ATASection"/>
      </w:pPr>
      <w:bookmarkStart w:id="6" w:name="Section_2-3"/>
      <w:bookmarkEnd w:id="6"/>
      <w:r w:rsidRPr="004C6C55">
        <w:t>Placeholder</w:t>
      </w:r>
    </w:p>
    <w:p w:rsidR="00305CBC" w:rsidRPr="004C6C55" w:rsidRDefault="00831B57" w:rsidP="004C6C55">
      <w:pPr>
        <w:pStyle w:val="ATASection"/>
      </w:pPr>
      <w:bookmarkStart w:id="7" w:name="Section_2-4"/>
      <w:bookmarkEnd w:id="7"/>
      <w:r w:rsidRPr="004C6C55">
        <w:t>Placeholder</w:t>
      </w:r>
    </w:p>
    <w:p w:rsidR="00305CBC" w:rsidRPr="004C6C55" w:rsidRDefault="00831B57" w:rsidP="004C6C55">
      <w:pPr>
        <w:pStyle w:val="ATASection"/>
      </w:pPr>
      <w:r w:rsidRPr="004C6C55">
        <w:t>Placeholder</w:t>
      </w:r>
    </w:p>
    <w:p w:rsidR="00305CBC" w:rsidRDefault="00305CBC" w:rsidP="0031454E">
      <w:pPr>
        <w:pStyle w:val="ATAParaText"/>
      </w:pPr>
    </w:p>
    <w:p w:rsidR="00305CBC" w:rsidRDefault="00305CBC" w:rsidP="0031454E">
      <w:pPr>
        <w:pStyle w:val="ATAParaText"/>
      </w:pPr>
      <w:r>
        <w:br w:type="page"/>
      </w:r>
    </w:p>
    <w:p w:rsidR="00305CBC" w:rsidRDefault="00305CBC" w:rsidP="00AB1BB7">
      <w:pPr>
        <w:pStyle w:val="ATASection"/>
      </w:pPr>
      <w:bookmarkStart w:id="8" w:name="Section_2-6"/>
      <w:bookmarkStart w:id="9" w:name="_Toc303067173"/>
      <w:bookmarkEnd w:id="8"/>
      <w:r>
        <w:lastRenderedPageBreak/>
        <w:t>Lightning/High Intensity Radiated Field (L/HIRF) Analysis Procedure</w:t>
      </w:r>
      <w:bookmarkEnd w:id="9"/>
    </w:p>
    <w:p w:rsidR="00305CBC" w:rsidDel="00A131A5" w:rsidRDefault="00305CBC" w:rsidP="0031454E">
      <w:pPr>
        <w:pStyle w:val="ATAParaText"/>
        <w:rPr>
          <w:del w:id="10" w:author="Kim Owen" w:date="2012-09-11T16:35:00Z"/>
        </w:rPr>
      </w:pPr>
      <w:del w:id="11" w:author="Kim Owen" w:date="2012-09-11T16:35:00Z">
        <w:r w:rsidDel="00A131A5">
          <w:delText>Lightning/High Intensity Radiated Field (L/HIRF) protection systems have been identified for development of dedicated maintenance.  The intent of this maintenance is to reduce the possibility that a single failure cause (such as a lightning strike), and the occurrence of a common failure cause (such as ED or AD) across redundant channels of L/HIRF protection, could impact aircraft airworthiness.</w:delText>
        </w:r>
      </w:del>
    </w:p>
    <w:p w:rsidR="00305CBC" w:rsidDel="00A131A5" w:rsidRDefault="00305CBC" w:rsidP="0031454E">
      <w:pPr>
        <w:pStyle w:val="ATAParaText"/>
        <w:rPr>
          <w:del w:id="12" w:author="Kim Owen" w:date="2012-09-11T16:35:00Z"/>
        </w:rPr>
      </w:pPr>
      <w:del w:id="13" w:author="Kim Owen" w:date="2012-09-11T16:35:00Z">
        <w:r w:rsidDel="00A131A5">
          <w:delText xml:space="preserve">This section contains guidelines for development of scheduled maintenance tasks for aircraft L/HIRF </w:delText>
        </w:r>
        <w:r w:rsidR="00011A45" w:rsidDel="00A131A5">
          <w:delText>p</w:delText>
        </w:r>
        <w:r w:rsidR="006C0420" w:rsidDel="00A131A5">
          <w:delText xml:space="preserve">rotection </w:delText>
        </w:r>
        <w:r w:rsidR="00011A45" w:rsidDel="00A131A5">
          <w:delText>s</w:delText>
        </w:r>
        <w:r w:rsidR="006C0420" w:rsidDel="00A131A5">
          <w:delText>ystems</w:delText>
        </w:r>
        <w:r w:rsidDel="00A131A5">
          <w:delText xml:space="preserve">.  Each L/HIRF </w:delText>
        </w:r>
        <w:r w:rsidR="00011A45" w:rsidDel="00A131A5">
          <w:delText>p</w:delText>
        </w:r>
        <w:r w:rsidR="009B678A" w:rsidDel="00A131A5">
          <w:delText>rotection</w:delText>
        </w:r>
        <w:r w:rsidR="006C0420" w:rsidDel="00A131A5">
          <w:delText xml:space="preserve"> </w:delText>
        </w:r>
        <w:r w:rsidR="00011A45" w:rsidDel="00A131A5">
          <w:delText>s</w:delText>
        </w:r>
        <w:r w:rsidR="006C0420" w:rsidDel="00A131A5">
          <w:delText xml:space="preserve">ystem </w:delText>
        </w:r>
        <w:r w:rsidDel="00A131A5">
          <w:delText>item is evaluated in terms of its susceptibility to degradation from environmental deterioration and/or accidental damage.  The L/HIRF protection system maintenance tasks are developed in support of the aircraft type certification and MRB report development.</w:delText>
        </w:r>
      </w:del>
    </w:p>
    <w:p w:rsidR="00305CBC" w:rsidDel="00A131A5" w:rsidRDefault="00305CBC" w:rsidP="0031454E">
      <w:pPr>
        <w:pStyle w:val="ATAParaText"/>
        <w:rPr>
          <w:del w:id="14" w:author="Kim Owen" w:date="2012-09-11T16:35:00Z"/>
        </w:rPr>
      </w:pPr>
      <w:del w:id="15" w:author="Kim Owen" w:date="2012-09-11T16:35:00Z">
        <w:r w:rsidDel="00A131A5">
          <w:delText>Using a logic type analysis</w:delText>
        </w:r>
        <w:r w:rsidR="006C0420" w:rsidDel="00A131A5">
          <w:delText>, based on the consequences of the protection</w:delText>
        </w:r>
        <w:r w:rsidR="00011A45" w:rsidDel="00A131A5">
          <w:delText xml:space="preserve"> system</w:delText>
        </w:r>
        <w:r w:rsidR="006C0420" w:rsidDel="00A131A5">
          <w:delText>’s failure</w:delText>
        </w:r>
        <w:r w:rsidDel="00A131A5">
          <w:delText>, the Working Group determines the type of scheduled maintenance task that is both applicable and effective along with the frequency (interval) of the task.</w:delText>
        </w:r>
        <w:r w:rsidR="000F0C63" w:rsidDel="00A131A5">
          <w:delText xml:space="preserve">  Common mode degradation in a localized area is considered in the analysis process.</w:delText>
        </w:r>
      </w:del>
    </w:p>
    <w:p w:rsidR="00A131A5" w:rsidRDefault="003D694F" w:rsidP="0031454E">
      <w:pPr>
        <w:pStyle w:val="ATAParaText"/>
        <w:rPr>
          <w:ins w:id="16" w:author="Kim Owen" w:date="2012-09-11T16:35:00Z"/>
          <w:lang w:val="en-GB" w:eastAsia="de-DE"/>
        </w:rPr>
      </w:pPr>
      <w:ins w:id="17" w:author="Kim Owen" w:date="2012-10-16T13:23:00Z">
        <w:r w:rsidRPr="00175BB3">
          <w:rPr>
            <w:lang w:val="en-GB" w:eastAsia="de-DE"/>
          </w:rPr>
          <w:t xml:space="preserve">This section contains guidelines </w:t>
        </w:r>
        <w:r>
          <w:rPr>
            <w:lang w:val="en-GB" w:eastAsia="de-DE"/>
          </w:rPr>
          <w:t xml:space="preserve">for </w:t>
        </w:r>
        <w:r w:rsidRPr="00F45DA8">
          <w:rPr>
            <w:lang w:val="en-GB" w:eastAsia="de-DE"/>
          </w:rPr>
          <w:t xml:space="preserve">determining the </w:t>
        </w:r>
        <w:r w:rsidRPr="00175BB3">
          <w:rPr>
            <w:lang w:val="en-GB" w:eastAsia="de-DE"/>
          </w:rPr>
          <w:t xml:space="preserve">dedicated </w:t>
        </w:r>
        <w:r w:rsidRPr="00F45DA8">
          <w:rPr>
            <w:lang w:val="en-GB" w:eastAsia="de-DE"/>
          </w:rPr>
          <w:t>scheduled maintenance tasks and intervals fo</w:t>
        </w:r>
        <w:r>
          <w:rPr>
            <w:lang w:val="en-GB" w:eastAsia="de-DE"/>
          </w:rPr>
          <w:t>r L/HIRF protection</w:t>
        </w:r>
        <w:r w:rsidRPr="00F45DA8">
          <w:rPr>
            <w:lang w:val="en-GB" w:eastAsia="de-DE"/>
          </w:rPr>
          <w:t xml:space="preserve"> usi</w:t>
        </w:r>
        <w:r>
          <w:rPr>
            <w:lang w:val="en-GB" w:eastAsia="de-DE"/>
          </w:rPr>
          <w:t>ng</w:t>
        </w:r>
        <w:r w:rsidRPr="00F45DA8">
          <w:rPr>
            <w:lang w:val="en-GB" w:eastAsia="de-DE"/>
          </w:rPr>
          <w:t xml:space="preserve"> a progressive logic diagram</w:t>
        </w:r>
        <w:r w:rsidRPr="00175BB3">
          <w:rPr>
            <w:lang w:val="en-GB" w:eastAsia="de-DE"/>
          </w:rPr>
          <w:t>.</w:t>
        </w:r>
        <w:r w:rsidRPr="00830D97">
          <w:rPr>
            <w:lang w:val="en-GB" w:eastAsia="de-DE"/>
          </w:rPr>
          <w:t xml:space="preserve"> </w:t>
        </w:r>
        <w:r w:rsidRPr="00F45DA8">
          <w:rPr>
            <w:lang w:val="en-GB" w:eastAsia="de-DE"/>
          </w:rPr>
          <w:t>A glossary of te</w:t>
        </w:r>
        <w:r>
          <w:rPr>
            <w:lang w:val="en-GB" w:eastAsia="de-DE"/>
          </w:rPr>
          <w:t xml:space="preserve">rms and definitions used in the </w:t>
        </w:r>
        <w:r w:rsidRPr="00F45DA8">
          <w:rPr>
            <w:lang w:val="en-GB" w:eastAsia="de-DE"/>
          </w:rPr>
          <w:t>logic diagram is listed in Appendix A. This logic is the basis of an evalu</w:t>
        </w:r>
        <w:r>
          <w:rPr>
            <w:lang w:val="en-GB" w:eastAsia="de-DE"/>
          </w:rPr>
          <w:t>ation technique applied to each L/HIRF</w:t>
        </w:r>
        <w:r w:rsidRPr="00F45DA8">
          <w:rPr>
            <w:lang w:val="en-GB" w:eastAsia="de-DE"/>
          </w:rPr>
          <w:t xml:space="preserve"> </w:t>
        </w:r>
        <w:r>
          <w:rPr>
            <w:lang w:val="en-GB" w:eastAsia="de-DE"/>
          </w:rPr>
          <w:t>S</w:t>
        </w:r>
        <w:r w:rsidRPr="00F45DA8">
          <w:rPr>
            <w:lang w:val="en-GB" w:eastAsia="de-DE"/>
          </w:rPr>
          <w:t xml:space="preserve">ignificant </w:t>
        </w:r>
        <w:r>
          <w:rPr>
            <w:lang w:val="en-GB" w:eastAsia="de-DE"/>
          </w:rPr>
          <w:t>I</w:t>
        </w:r>
        <w:r w:rsidRPr="00F45DA8">
          <w:rPr>
            <w:lang w:val="en-GB" w:eastAsia="de-DE"/>
          </w:rPr>
          <w:t>tem (</w:t>
        </w:r>
        <w:r>
          <w:rPr>
            <w:lang w:val="en-GB" w:eastAsia="de-DE"/>
          </w:rPr>
          <w:t xml:space="preserve">LHSI), using the </w:t>
        </w:r>
        <w:r w:rsidRPr="00F45DA8">
          <w:rPr>
            <w:lang w:val="en-GB" w:eastAsia="de-DE"/>
          </w:rPr>
          <w:t>data available</w:t>
        </w:r>
        <w:r>
          <w:rPr>
            <w:lang w:val="en-GB" w:eastAsia="de-DE"/>
          </w:rPr>
          <w:t xml:space="preserve"> and associated environments (ED/AD)</w:t>
        </w:r>
        <w:r w:rsidRPr="00F45DA8">
          <w:rPr>
            <w:lang w:val="en-GB" w:eastAsia="de-DE"/>
          </w:rPr>
          <w:t xml:space="preserve">. Principally, the evaluations are based on </w:t>
        </w:r>
        <w:r>
          <w:rPr>
            <w:lang w:val="en-GB" w:eastAsia="de-DE"/>
          </w:rPr>
          <w:t>the LHSI susceptibility to degradation</w:t>
        </w:r>
        <w:r w:rsidRPr="001D6E82">
          <w:rPr>
            <w:lang w:val="en-GB" w:eastAsia="de-DE"/>
          </w:rPr>
          <w:t>.</w:t>
        </w:r>
        <w:r w:rsidRPr="001D6E82">
          <w:t xml:space="preserve"> The L</w:t>
        </w:r>
      </w:ins>
      <w:ins w:id="18" w:author="Kim Owen" w:date="2012-10-29T17:38:00Z">
        <w:r w:rsidR="00F01154">
          <w:t>/</w:t>
        </w:r>
      </w:ins>
      <w:ins w:id="19" w:author="Kim Owen" w:date="2012-10-16T13:23:00Z">
        <w:r w:rsidRPr="001D6E82">
          <w:t>HIRF analysis is a collaborative effort between the OEM Design and Maintenance Engineering groups, which reviews the L</w:t>
        </w:r>
      </w:ins>
      <w:ins w:id="20" w:author="Kim Owen" w:date="2012-10-29T17:38:00Z">
        <w:r w:rsidR="00F01154">
          <w:t>/</w:t>
        </w:r>
      </w:ins>
      <w:ins w:id="21" w:author="Kim Owen" w:date="2012-10-16T13:23:00Z">
        <w:r w:rsidRPr="001D6E82">
          <w:t>HIRF protection items of critical systems and structure in order to maintain the inherent safety and reliability levels of the aircraft.</w:t>
        </w:r>
      </w:ins>
    </w:p>
    <w:p w:rsidR="006C0420" w:rsidRPr="000C7EE9" w:rsidRDefault="00A131A5" w:rsidP="0031454E">
      <w:pPr>
        <w:pStyle w:val="ATAParaText"/>
      </w:pPr>
      <w:ins w:id="22" w:author="Kim Owen" w:date="2012-09-11T16:36:00Z">
        <w:r>
          <w:rPr>
            <w:lang w:val="en-GB" w:eastAsia="de-DE"/>
          </w:rPr>
          <w:t xml:space="preserve">1. </w:t>
        </w:r>
      </w:ins>
      <w:r w:rsidR="006C0420" w:rsidRPr="000C7EE9">
        <w:t xml:space="preserve">L/HIRF </w:t>
      </w:r>
      <w:proofErr w:type="spellStart"/>
      <w:ins w:id="23" w:author="Kim Owen" w:date="2012-09-11T16:36:00Z">
        <w:r>
          <w:t>protection</w:t>
        </w:r>
      </w:ins>
      <w:del w:id="24" w:author="Kim Owen" w:date="2012-09-11T16:36:00Z">
        <w:r w:rsidR="006C0420" w:rsidRPr="000C7EE9" w:rsidDel="00A131A5">
          <w:delText xml:space="preserve">maintenance </w:delText>
        </w:r>
      </w:del>
      <w:r w:rsidR="006C0420" w:rsidRPr="000C7EE9">
        <w:t>relies</w:t>
      </w:r>
      <w:proofErr w:type="spellEnd"/>
      <w:r w:rsidR="006C0420" w:rsidRPr="000C7EE9">
        <w:t xml:space="preserve"> on </w:t>
      </w:r>
      <w:del w:id="25" w:author="Kim Owen" w:date="2012-09-11T16:36:00Z">
        <w:r w:rsidR="006C0420" w:rsidRPr="000C7EE9" w:rsidDel="00A131A5">
          <w:delText xml:space="preserve">adequate protection provided by </w:delText>
        </w:r>
      </w:del>
      <w:r w:rsidR="006C0420" w:rsidRPr="000C7EE9">
        <w:t xml:space="preserve">both external and internal L/HIRF protection components. </w:t>
      </w:r>
    </w:p>
    <w:p w:rsidR="00FB4731" w:rsidRPr="00FB4731" w:rsidRDefault="006C0420" w:rsidP="00A131A5">
      <w:pPr>
        <w:pStyle w:val="ATALN1-ListNumbered1"/>
        <w:numPr>
          <w:ilvl w:val="1"/>
          <w:numId w:val="53"/>
        </w:numPr>
        <w:rPr>
          <w:u w:val="single"/>
        </w:rPr>
      </w:pPr>
      <w:del w:id="26" w:author="Kim Owen" w:date="2012-09-11T16:36:00Z">
        <w:r w:rsidRPr="00FB4731" w:rsidDel="00A131A5">
          <w:rPr>
            <w:u w:val="single"/>
          </w:rPr>
          <w:delText xml:space="preserve">Internal </w:delText>
        </w:r>
      </w:del>
      <w:r w:rsidRPr="00FB4731">
        <w:rPr>
          <w:u w:val="single"/>
        </w:rPr>
        <w:t xml:space="preserve">Line Replaceable Unit (LRU) </w:t>
      </w:r>
      <w:ins w:id="27" w:author="Kim Owen" w:date="2012-09-11T16:36:00Z">
        <w:r w:rsidR="00A131A5">
          <w:rPr>
            <w:u w:val="single"/>
          </w:rPr>
          <w:t xml:space="preserve">Internal </w:t>
        </w:r>
      </w:ins>
      <w:r w:rsidRPr="00FB4731">
        <w:rPr>
          <w:u w:val="single"/>
        </w:rPr>
        <w:t>L/HIRF Protection Components</w:t>
      </w:r>
    </w:p>
    <w:p w:rsidR="006C0420" w:rsidRPr="000C7EE9" w:rsidRDefault="006C0420" w:rsidP="00FB4731">
      <w:pPr>
        <w:pStyle w:val="ATALC1-ListContinue1"/>
        <w:rPr>
          <w:bCs/>
          <w:color w:val="auto"/>
          <w:sz w:val="20"/>
          <w:szCs w:val="20"/>
        </w:rPr>
      </w:pPr>
      <w:r w:rsidRPr="000C7EE9">
        <w:t>L/HIRF protection features are incorporated inside the LRU.  Protection devices such as filter pin connectors, discrete filter capacitors and transient protection devices (</w:t>
      </w:r>
      <w:proofErr w:type="spellStart"/>
      <w:r w:rsidRPr="000C7EE9">
        <w:t>tranzorbs</w:t>
      </w:r>
      <w:proofErr w:type="spellEnd"/>
      <w:r w:rsidRPr="000C7EE9">
        <w:t xml:space="preserve">) are installed within LRUs on one or more of the LRU interface circuits. </w:t>
      </w:r>
      <w:r w:rsidRPr="000C7EE9">
        <w:br/>
      </w:r>
      <w:r w:rsidRPr="000C7EE9">
        <w:br/>
      </w:r>
      <w:r w:rsidR="00E2652B" w:rsidRPr="00E2652B">
        <w:t xml:space="preserve">Application of MSG-3 logic for LRU internal protection features is not required. </w:t>
      </w:r>
      <w:r w:rsidR="00E2652B" w:rsidRPr="000C7EE9">
        <w:t xml:space="preserve">For </w:t>
      </w:r>
      <w:r w:rsidRPr="000C7EE9">
        <w:t>LRUs whose failure could have an adverse effect on safety, the aircraft manufacturer will work with the LRU manufacturer to confirm that the LRU manufacturer’s maintenance philosophy will ensure the continued effectiveness of L/HIRF protective features.  This maintenance philosophy could include specific LRU CMM procedures or other data acceptable to regulatory authorities to conclude that the L/HIRF protection devices continue to perform their intended functions.</w:t>
      </w:r>
    </w:p>
    <w:p w:rsidR="00FB4731" w:rsidRPr="00FB4731" w:rsidRDefault="006C0420" w:rsidP="00A131A5">
      <w:pPr>
        <w:pStyle w:val="ATALN1-ListNumbered1"/>
        <w:numPr>
          <w:ilvl w:val="1"/>
          <w:numId w:val="53"/>
        </w:numPr>
        <w:rPr>
          <w:rFonts w:eastAsia="MS Mincho"/>
          <w:sz w:val="20"/>
          <w:szCs w:val="20"/>
          <w:u w:val="single"/>
          <w:lang w:eastAsia="ja-JP"/>
        </w:rPr>
      </w:pPr>
      <w:r w:rsidRPr="00FB4731">
        <w:rPr>
          <w:u w:val="single"/>
        </w:rPr>
        <w:t xml:space="preserve">External On Aircraft L/HIRF Protection Components </w:t>
      </w:r>
    </w:p>
    <w:p w:rsidR="006C0420" w:rsidRDefault="006C0420" w:rsidP="00FB4731">
      <w:pPr>
        <w:pStyle w:val="ATALC1-ListContinue1"/>
        <w:rPr>
          <w:ins w:id="28" w:author="Kim Owen" w:date="2012-09-11T16:39:00Z"/>
        </w:rPr>
      </w:pPr>
      <w:del w:id="29" w:author="Kim Owen" w:date="2012-09-11T16:37:00Z">
        <w:r w:rsidRPr="000C7EE9" w:rsidDel="00A131A5">
          <w:delText xml:space="preserve">All </w:delText>
        </w:r>
      </w:del>
      <w:r w:rsidRPr="000C7EE9">
        <w:t xml:space="preserve">L/HIRF protection </w:t>
      </w:r>
      <w:del w:id="30" w:author="Kim Owen" w:date="2012-09-11T16:38:00Z">
        <w:r w:rsidRPr="000C7EE9" w:rsidDel="00A131A5">
          <w:delText xml:space="preserve">on the aircraft </w:delText>
        </w:r>
      </w:del>
      <w:r w:rsidRPr="000C7EE9">
        <w:t>(any protection not within an LRU)</w:t>
      </w:r>
      <w:r w:rsidR="00011A45" w:rsidRPr="000C7EE9">
        <w:t xml:space="preserve"> </w:t>
      </w:r>
      <w:ins w:id="31" w:author="Kim Owen" w:date="2012-09-11T16:38:00Z">
        <w:r w:rsidR="00A131A5">
          <w:t xml:space="preserve">identified as or as part of an LHSI (Lightning/HIRF Significant Item) </w:t>
        </w:r>
      </w:ins>
      <w:del w:id="32" w:author="Kim Owen" w:date="2012-09-11T16:38:00Z">
        <w:r w:rsidR="00011A45" w:rsidRPr="000C7EE9" w:rsidDel="00A131A5">
          <w:delText>whose failure</w:delText>
        </w:r>
        <w:r w:rsidRPr="000C7EE9" w:rsidDel="00A131A5">
          <w:delText xml:space="preserve"> was identified during L/HIRF certification as </w:delText>
        </w:r>
        <w:r w:rsidRPr="000C7EE9" w:rsidDel="00A131A5">
          <w:lastRenderedPageBreak/>
          <w:delText>having an adverse effect on safet</w:delText>
        </w:r>
      </w:del>
      <w:del w:id="33" w:author="Kim Owen" w:date="2012-09-11T16:39:00Z">
        <w:r w:rsidRPr="000C7EE9" w:rsidDel="00A131A5">
          <w:delText>y</w:delText>
        </w:r>
      </w:del>
      <w:r w:rsidRPr="000C7EE9">
        <w:t xml:space="preserve"> must be analyzed.  </w:t>
      </w:r>
      <w:del w:id="34" w:author="Kim Owen" w:date="2012-09-11T16:39:00Z">
        <w:r w:rsidRPr="000C7EE9" w:rsidDel="00A131A5">
          <w:delText xml:space="preserve">Normally this includes </w:delText>
        </w:r>
      </w:del>
      <w:ins w:id="35" w:author="Kim Owen" w:date="2012-09-11T16:39:00Z">
        <w:r w:rsidR="00A131A5">
          <w:t xml:space="preserve">Typical examples may include </w:t>
        </w:r>
      </w:ins>
      <w:r w:rsidRPr="000C7EE9">
        <w:t>items such as shielded wires, raceways, bonding jumpers, connectors, composite fairings with conductive mesh, and the inherent conductivity of the structure, but may include aircraft specific devices, e.g., RF Gaskets.</w:t>
      </w:r>
    </w:p>
    <w:p w:rsidR="00A131A5" w:rsidRDefault="00A131A5" w:rsidP="00A131A5">
      <w:pPr>
        <w:pStyle w:val="ATALC1-ListContinue1"/>
        <w:ind w:left="540"/>
        <w:rPr>
          <w:ins w:id="36" w:author="Kim Owen" w:date="2012-09-11T16:40:00Z"/>
        </w:rPr>
      </w:pPr>
      <w:ins w:id="37" w:author="Kim Owen" w:date="2012-09-11T16:39:00Z">
        <w:r>
          <w:t xml:space="preserve">2. </w:t>
        </w:r>
      </w:ins>
      <w:ins w:id="38" w:author="Kim Owen" w:date="2012-09-11T16:40:00Z">
        <w:r>
          <w:t>Lightning/HIRF Protection Assurance Plan</w:t>
        </w:r>
      </w:ins>
    </w:p>
    <w:p w:rsidR="00295788" w:rsidRDefault="00A131A5" w:rsidP="00A131A5">
      <w:pPr>
        <w:autoSpaceDE w:val="0"/>
        <w:autoSpaceDN w:val="0"/>
        <w:adjustRightInd w:val="0"/>
        <w:ind w:left="540"/>
        <w:rPr>
          <w:ins w:id="39" w:author="Kim Owen" w:date="2012-09-20T11:23:00Z"/>
          <w:szCs w:val="24"/>
          <w:lang w:val="en-GB" w:eastAsia="de-DE"/>
        </w:rPr>
      </w:pPr>
      <w:ins w:id="40" w:author="Kim Owen" w:date="2012-09-11T16:40:00Z">
        <w:r w:rsidRPr="008F606F">
          <w:rPr>
            <w:szCs w:val="24"/>
            <w:lang w:val="en-GB" w:eastAsia="de-DE"/>
          </w:rPr>
          <w:t>The Protection Assurance Plan</w:t>
        </w:r>
        <w:bookmarkStart w:id="41" w:name="OLE_LINK3"/>
        <w:bookmarkStart w:id="42" w:name="OLE_LINK4"/>
        <w:r w:rsidRPr="008F606F">
          <w:rPr>
            <w:szCs w:val="24"/>
            <w:lang w:val="en-GB" w:eastAsia="de-DE"/>
          </w:rPr>
          <w:t xml:space="preserve"> (or equivalent validation program) </w:t>
        </w:r>
        <w:bookmarkEnd w:id="41"/>
        <w:bookmarkEnd w:id="42"/>
        <w:r w:rsidRPr="008F606F">
          <w:rPr>
            <w:szCs w:val="24"/>
            <w:lang w:val="en-GB" w:eastAsia="de-DE"/>
          </w:rPr>
          <w:t xml:space="preserve">should include direct measurements on a defined set of L/HIRF protection components, which are determined by the OEM through a process acceptable to the certifying authority. </w:t>
        </w:r>
      </w:ins>
    </w:p>
    <w:p w:rsidR="00295788" w:rsidRDefault="00295788" w:rsidP="00A131A5">
      <w:pPr>
        <w:autoSpaceDE w:val="0"/>
        <w:autoSpaceDN w:val="0"/>
        <w:adjustRightInd w:val="0"/>
        <w:ind w:left="540"/>
        <w:rPr>
          <w:ins w:id="43" w:author="Kim Owen" w:date="2012-09-20T11:23:00Z"/>
          <w:szCs w:val="24"/>
          <w:lang w:val="en-GB" w:eastAsia="de-DE"/>
        </w:rPr>
      </w:pPr>
    </w:p>
    <w:p w:rsidR="00A131A5" w:rsidRPr="008F606F" w:rsidRDefault="00295788" w:rsidP="00A131A5">
      <w:pPr>
        <w:autoSpaceDE w:val="0"/>
        <w:autoSpaceDN w:val="0"/>
        <w:adjustRightInd w:val="0"/>
        <w:ind w:left="540"/>
        <w:rPr>
          <w:ins w:id="44" w:author="Kim Owen" w:date="2012-09-11T16:40:00Z"/>
          <w:szCs w:val="24"/>
          <w:lang w:val="en-GB" w:eastAsia="de-DE"/>
        </w:rPr>
      </w:pPr>
      <w:ins w:id="45" w:author="Kim Owen" w:date="2012-09-20T11:23:00Z">
        <w:r w:rsidRPr="000F0C58">
          <w:rPr>
            <w:lang w:val="en-GB" w:eastAsia="de-DE"/>
          </w:rPr>
          <w:t xml:space="preserve">If the </w:t>
        </w:r>
        <w:r>
          <w:rPr>
            <w:lang w:val="en-GB" w:eastAsia="de-DE"/>
          </w:rPr>
          <w:t xml:space="preserve">Protection </w:t>
        </w:r>
        <w:r w:rsidRPr="000F0C58">
          <w:rPr>
            <w:lang w:val="en-GB" w:eastAsia="de-DE"/>
          </w:rPr>
          <w:t>Assurance Plan (or equivalent validation program) includes verification of the adequacy of the maintenance program, the MSG-3 analyst shall assist engineering during the definition of the Plan.</w:t>
        </w:r>
      </w:ins>
    </w:p>
    <w:p w:rsidR="00A131A5" w:rsidRPr="008F606F" w:rsidRDefault="00A131A5" w:rsidP="00A131A5">
      <w:pPr>
        <w:autoSpaceDE w:val="0"/>
        <w:autoSpaceDN w:val="0"/>
        <w:adjustRightInd w:val="0"/>
        <w:rPr>
          <w:ins w:id="46" w:author="Kim Owen" w:date="2012-09-11T16:40:00Z"/>
          <w:szCs w:val="24"/>
          <w:lang w:val="en-GB" w:eastAsia="de-DE"/>
        </w:rPr>
      </w:pPr>
    </w:p>
    <w:p w:rsidR="00A131A5" w:rsidRPr="00295788" w:rsidDel="00A131A5" w:rsidRDefault="00A131A5" w:rsidP="00295788">
      <w:pPr>
        <w:pStyle w:val="ATALC1-ListContinue1"/>
        <w:ind w:left="540"/>
        <w:rPr>
          <w:del w:id="47" w:author="Kim Owen" w:date="2012-09-11T16:40:00Z"/>
          <w:color w:val="auto"/>
        </w:rPr>
      </w:pPr>
    </w:p>
    <w:p w:rsidR="00305CBC" w:rsidDel="0047108F" w:rsidRDefault="00305CBC">
      <w:pPr>
        <w:pStyle w:val="LC1-ListContinue1"/>
        <w:rPr>
          <w:del w:id="48" w:author="Kim Owen" w:date="2012-09-20T11:20:00Z"/>
          <w:color w:val="000000"/>
        </w:rPr>
      </w:pPr>
      <w:del w:id="49" w:author="Kim Owen" w:date="2012-09-11T16:40:00Z">
        <w:r w:rsidDel="00A131A5">
          <w:br w:type="page"/>
        </w:r>
      </w:del>
    </w:p>
    <w:p w:rsidR="00305CBC" w:rsidRDefault="00305CBC" w:rsidP="00437CF9">
      <w:pPr>
        <w:pStyle w:val="ATASubject"/>
      </w:pPr>
      <w:bookmarkStart w:id="50" w:name="Subject_2-6-1"/>
      <w:bookmarkStart w:id="51" w:name="_Toc303067174"/>
      <w:bookmarkEnd w:id="50"/>
      <w:r>
        <w:lastRenderedPageBreak/>
        <w:t>L/HIRF Maintenance</w:t>
      </w:r>
      <w:bookmarkEnd w:id="51"/>
    </w:p>
    <w:p w:rsidR="00305CBC" w:rsidRDefault="00305CBC" w:rsidP="0031454E">
      <w:pPr>
        <w:pStyle w:val="ATAParaText"/>
      </w:pPr>
      <w:del w:id="52" w:author="Kim Owen" w:date="2012-09-11T16:41:00Z">
        <w:r w:rsidDel="00A131A5">
          <w:delText>The scheduled maintenance must cover all identified L/HIRF protection.</w:delText>
        </w:r>
      </w:del>
      <w:del w:id="53" w:author="Kim Owen" w:date="2012-09-11T16:42:00Z">
        <w:r w:rsidDel="00A131A5">
          <w:delText xml:space="preserve">  The majority of this </w:delText>
        </w:r>
      </w:del>
      <w:ins w:id="54" w:author="Kim Owen" w:date="2012-09-11T16:42:00Z">
        <w:r w:rsidR="00A131A5">
          <w:t xml:space="preserve">Visual detection of obvious deterioration of L/HIRF </w:t>
        </w:r>
      </w:ins>
      <w:r>
        <w:t xml:space="preserve">protection </w:t>
      </w:r>
      <w:del w:id="55" w:author="Kim Owen" w:date="2012-09-11T16:42:00Z">
        <w:r w:rsidDel="00A131A5">
          <w:delText>will be covered through</w:delText>
        </w:r>
      </w:del>
      <w:ins w:id="56" w:author="Kim Owen" w:date="2012-09-11T16:42:00Z">
        <w:r w:rsidR="00A131A5">
          <w:t>is included in</w:t>
        </w:r>
      </w:ins>
      <w:r>
        <w:t xml:space="preserve"> the Zonal Inspections</w:t>
      </w:r>
      <w:ins w:id="57" w:author="Kim Owen" w:date="2012-09-11T16:43:00Z">
        <w:r w:rsidR="00A131A5">
          <w:t>; additional dedicated L/HIRF maintenance may not be required</w:t>
        </w:r>
      </w:ins>
      <w:del w:id="58" w:author="Kim Owen" w:date="2012-09-11T16:43:00Z">
        <w:r w:rsidDel="00A131A5">
          <w:delText>.  Where this Zonal maintenance will not adequately identify degradation of the L/HIRF protection, additional scheduled maintenance may be generated.</w:delText>
        </w:r>
      </w:del>
    </w:p>
    <w:p w:rsidR="00305CBC" w:rsidRDefault="00305CBC" w:rsidP="00BA2C86">
      <w:pPr>
        <w:pStyle w:val="ATAH1"/>
      </w:pPr>
      <w:bookmarkStart w:id="59" w:name="_Toc303067175"/>
      <w:r>
        <w:t xml:space="preserve">L/HIRF Protection Analysis </w:t>
      </w:r>
      <w:r w:rsidR="006C0420">
        <w:t>Concepts</w:t>
      </w:r>
      <w:bookmarkEnd w:id="59"/>
    </w:p>
    <w:p w:rsidR="00305CBC" w:rsidRDefault="006C0420" w:rsidP="0031454E">
      <w:pPr>
        <w:pStyle w:val="ATAParaText"/>
      </w:pPr>
      <w:del w:id="60" w:author="Kim Owen" w:date="2012-09-11T16:43:00Z">
        <w:r w:rsidDel="00A131A5">
          <w:delText>In cases where no dedicated L/HIRF tasks have been selected</w:delText>
        </w:r>
        <w:r w:rsidR="00305CBC" w:rsidDel="00A131A5">
          <w:delText>, t</w:delText>
        </w:r>
      </w:del>
      <w:ins w:id="61" w:author="Kim Owen" w:date="2012-09-11T16:43:00Z">
        <w:r w:rsidR="00A131A5">
          <w:t>T</w:t>
        </w:r>
      </w:ins>
      <w:r w:rsidR="00305CBC">
        <w:t>he following concepts are accepted</w:t>
      </w:r>
      <w:ins w:id="62" w:author="Kim Owen" w:date="2012-09-11T16:43:00Z">
        <w:r w:rsidR="00A131A5">
          <w:t xml:space="preserve"> to support justification of no dedicated L/HIRF task</w:t>
        </w:r>
      </w:ins>
      <w:r w:rsidR="00305CBC">
        <w:t>:</w:t>
      </w:r>
    </w:p>
    <w:p w:rsidR="00305CBC" w:rsidRDefault="00305CBC" w:rsidP="00E430A6">
      <w:pPr>
        <w:pStyle w:val="ATALN1-ListNumbered1"/>
        <w:numPr>
          <w:ilvl w:val="0"/>
          <w:numId w:val="46"/>
        </w:numPr>
      </w:pPr>
      <w:del w:id="63" w:author="Kim Owen" w:date="2012-09-11T16:44:00Z">
        <w:r w:rsidRPr="00FA5ED7" w:rsidDel="00A131A5">
          <w:rPr>
            <w:color w:val="000000"/>
          </w:rPr>
          <w:delText>All v</w:delText>
        </w:r>
      </w:del>
      <w:ins w:id="64" w:author="Kim Owen" w:date="2012-09-11T16:44:00Z">
        <w:r w:rsidR="00A131A5">
          <w:rPr>
            <w:color w:val="000000"/>
          </w:rPr>
          <w:t>V</w:t>
        </w:r>
      </w:ins>
      <w:r w:rsidRPr="00FA5ED7">
        <w:rPr>
          <w:color w:val="000000"/>
        </w:rPr>
        <w:t>isible L/HIRF protection (</w:t>
      </w:r>
      <w:ins w:id="65" w:author="Kim Owen" w:date="2012-09-20T09:13:00Z">
        <w:r w:rsidR="000B789A">
          <w:rPr>
            <w:color w:val="000000"/>
          </w:rPr>
          <w:t>e.g.</w:t>
        </w:r>
      </w:ins>
      <w:ins w:id="66" w:author="Kim Owen" w:date="2012-09-20T09:14:00Z">
        <w:r w:rsidR="000B789A">
          <w:rPr>
            <w:color w:val="000000"/>
          </w:rPr>
          <w:t>,</w:t>
        </w:r>
      </w:ins>
      <w:ins w:id="67" w:author="Kim Owen" w:date="2012-09-20T09:13:00Z">
        <w:r w:rsidR="000B789A">
          <w:rPr>
            <w:color w:val="000000"/>
          </w:rPr>
          <w:t xml:space="preserve"> </w:t>
        </w:r>
      </w:ins>
      <w:r w:rsidRPr="00FA5ED7">
        <w:rPr>
          <w:color w:val="000000"/>
        </w:rPr>
        <w:t xml:space="preserve">wires, shields, connectors, bonding straps, or raceways between connectors or termination points) </w:t>
      </w:r>
      <w:del w:id="68" w:author="Kim Owen" w:date="2012-09-11T16:44:00Z">
        <w:r w:rsidRPr="00FA5ED7" w:rsidDel="006305B9">
          <w:rPr>
            <w:color w:val="000000"/>
          </w:rPr>
          <w:delText xml:space="preserve">may be covered </w:delText>
        </w:r>
      </w:del>
      <w:ins w:id="69" w:author="Kim Owen" w:date="2012-09-11T16:44:00Z">
        <w:r w:rsidR="006305B9">
          <w:rPr>
            <w:color w:val="000000"/>
          </w:rPr>
          <w:t xml:space="preserve">is addressed </w:t>
        </w:r>
      </w:ins>
      <w:r w:rsidRPr="00FA5ED7">
        <w:rPr>
          <w:color w:val="000000"/>
        </w:rPr>
        <w:t>by the Zonal Inspections.</w:t>
      </w:r>
    </w:p>
    <w:p w:rsidR="00305CBC" w:rsidRDefault="00305CBC" w:rsidP="00A131A5">
      <w:pPr>
        <w:pStyle w:val="ATALN1-ListNumbered1"/>
        <w:numPr>
          <w:ilvl w:val="0"/>
          <w:numId w:val="53"/>
        </w:numPr>
      </w:pPr>
      <w:r>
        <w:t xml:space="preserve">L/HIRF protection within conduit or </w:t>
      </w:r>
      <w:proofErr w:type="spellStart"/>
      <w:r>
        <w:t>heatshrink</w:t>
      </w:r>
      <w:proofErr w:type="spellEnd"/>
      <w:del w:id="70" w:author="Kim Owen" w:date="2012-09-11T16:45:00Z">
        <w:r w:rsidDel="003D400E">
          <w:delText>, is covered in</w:delText>
        </w:r>
      </w:del>
      <w:ins w:id="71" w:author="Kim Owen" w:date="2012-09-11T16:45:00Z">
        <w:r w:rsidR="003D400E">
          <w:t xml:space="preserve"> is addressed by</w:t>
        </w:r>
      </w:ins>
      <w:r>
        <w:t xml:space="preserve"> the Zonal Inspections by confirming integrity of the protective covering.</w:t>
      </w:r>
    </w:p>
    <w:p w:rsidR="00305CBC" w:rsidRDefault="006C0420" w:rsidP="00A131A5">
      <w:pPr>
        <w:pStyle w:val="ATALN1-ListNumbered1"/>
        <w:numPr>
          <w:ilvl w:val="0"/>
          <w:numId w:val="53"/>
        </w:numPr>
      </w:pPr>
      <w:r>
        <w:t>Maintenance of the i</w:t>
      </w:r>
      <w:r w:rsidR="00305CBC">
        <w:t xml:space="preserve">nherent conductivity of the </w:t>
      </w:r>
      <w:ins w:id="72" w:author="Kim Owen" w:date="2012-09-11T16:45:00Z">
        <w:r w:rsidR="003D400E">
          <w:t xml:space="preserve">metallic </w:t>
        </w:r>
      </w:ins>
      <w:r w:rsidR="00305CBC">
        <w:t xml:space="preserve">aircraft structure is </w:t>
      </w:r>
      <w:del w:id="73" w:author="Kim Owen" w:date="2012-09-11T16:46:00Z">
        <w:r w:rsidR="00305CBC" w:rsidDel="003D400E">
          <w:delText xml:space="preserve">covered </w:delText>
        </w:r>
      </w:del>
      <w:ins w:id="74" w:author="Kim Owen" w:date="2012-09-11T16:46:00Z">
        <w:r w:rsidR="003D400E">
          <w:t xml:space="preserve">addressed </w:t>
        </w:r>
      </w:ins>
      <w:r w:rsidR="00305CBC">
        <w:t>by the Zonal Inspections.  Corrosion concerns are addressed by the Structural Inspections.</w:t>
      </w:r>
    </w:p>
    <w:p w:rsidR="00305CBC" w:rsidDel="003D400E" w:rsidRDefault="00305CBC" w:rsidP="00A131A5">
      <w:pPr>
        <w:pStyle w:val="ATALN1-ListNumbered1"/>
        <w:numPr>
          <w:ilvl w:val="0"/>
          <w:numId w:val="53"/>
        </w:numPr>
        <w:rPr>
          <w:del w:id="75" w:author="Kim Owen" w:date="2012-09-11T16:46:00Z"/>
        </w:rPr>
      </w:pPr>
      <w:del w:id="76" w:author="Kim Owen" w:date="2012-09-11T16:46:00Z">
        <w:r w:rsidDel="003D400E">
          <w:delText>Composite fairings with conductive mesh are covered by the Zonal Inspections.</w:delText>
        </w:r>
        <w:r w:rsidDel="003D400E">
          <w:tab/>
        </w:r>
      </w:del>
    </w:p>
    <w:p w:rsidR="003D400E" w:rsidRDefault="003D400E" w:rsidP="00A131A5">
      <w:pPr>
        <w:pStyle w:val="ATALN1-ListNumbered1"/>
        <w:numPr>
          <w:ilvl w:val="0"/>
          <w:numId w:val="53"/>
        </w:numPr>
        <w:rPr>
          <w:ins w:id="77" w:author="Kim Owen" w:date="2012-09-11T16:46:00Z"/>
        </w:rPr>
      </w:pPr>
      <w:ins w:id="78" w:author="Kim Owen" w:date="2012-09-11T16:46:00Z">
        <w:r>
          <w:t xml:space="preserve">If a Protection Assurance Plan (or </w:t>
        </w:r>
        <w:proofErr w:type="spellStart"/>
        <w:r>
          <w:t>equivilant</w:t>
        </w:r>
        <w:proofErr w:type="spellEnd"/>
        <w:r>
          <w:t xml:space="preserve"> program) is in place to verify the maintenance program, additional dedicated L/HIRF maintenance may not be required. </w:t>
        </w:r>
      </w:ins>
    </w:p>
    <w:p w:rsidR="003D400E" w:rsidRDefault="003D400E" w:rsidP="00A131A5">
      <w:pPr>
        <w:pStyle w:val="ATALN1-ListNumbered1"/>
        <w:numPr>
          <w:ilvl w:val="0"/>
          <w:numId w:val="53"/>
        </w:numPr>
        <w:rPr>
          <w:ins w:id="79" w:author="Kim Owen" w:date="2012-09-11T16:46:00Z"/>
        </w:rPr>
      </w:pPr>
      <w:ins w:id="80" w:author="Kim Owen" w:date="2012-09-11T16:47:00Z">
        <w:r>
          <w:t>L/HIRF protection components with proven good in-service performance in a similar location and environment do not require detailed component assessment and no dedicated L/HIRF maintenance task is required.</w:t>
        </w:r>
      </w:ins>
    </w:p>
    <w:p w:rsidR="00305CBC" w:rsidDel="003D400E" w:rsidRDefault="00305CBC" w:rsidP="00BA2C86">
      <w:pPr>
        <w:pStyle w:val="ATAH1"/>
        <w:rPr>
          <w:del w:id="81" w:author="Kim Owen" w:date="2012-09-11T16:48:00Z"/>
        </w:rPr>
      </w:pPr>
      <w:bookmarkStart w:id="82" w:name="_Toc303067176"/>
      <w:del w:id="83" w:author="Kim Owen" w:date="2012-09-11T16:48:00Z">
        <w:r w:rsidDel="003D400E">
          <w:delText>L/HIRF Protection Analysis Ratings</w:delText>
        </w:r>
        <w:bookmarkEnd w:id="82"/>
      </w:del>
    </w:p>
    <w:p w:rsidR="00305CBC" w:rsidDel="003D400E" w:rsidRDefault="00305CBC" w:rsidP="0031454E">
      <w:pPr>
        <w:pStyle w:val="ATAParaText"/>
        <w:rPr>
          <w:del w:id="84" w:author="Kim Owen" w:date="2012-09-11T16:48:00Z"/>
        </w:rPr>
      </w:pPr>
      <w:del w:id="85" w:author="Kim Owen" w:date="2012-09-11T16:48:00Z">
        <w:r w:rsidDel="003D400E">
          <w:delText xml:space="preserve">L/HIRF protections require an analysis for the effects of Environmental Deterioration (ED) and Accidental Damage (AD) to determine </w:delText>
        </w:r>
        <w:r w:rsidR="00636A28" w:rsidDel="003D400E">
          <w:delText>the likelihood of component degradation based on the environment in which the component is installed</w:delText>
        </w:r>
        <w:r w:rsidDel="003D400E">
          <w:delText>.</w:delText>
        </w:r>
      </w:del>
    </w:p>
    <w:p w:rsidR="00305CBC" w:rsidDel="003D400E" w:rsidRDefault="00305CBC" w:rsidP="0031454E">
      <w:pPr>
        <w:pStyle w:val="ATAParaText"/>
        <w:rPr>
          <w:del w:id="86" w:author="Kim Owen" w:date="2012-09-11T16:48:00Z"/>
        </w:rPr>
      </w:pPr>
      <w:del w:id="87" w:author="Kim Owen" w:date="2012-09-11T16:48:00Z">
        <w:r w:rsidDel="003D400E">
          <w:rPr>
            <w:u w:val="single"/>
          </w:rPr>
          <w:delText>Environment</w:delText>
        </w:r>
        <w:r w:rsidDel="003D400E">
          <w:delText xml:space="preserve"> - consider the effects of the atmosphere, corrosive products, condensation, temperature, and vibration on the protection, with respect to degradation.</w:delText>
        </w:r>
      </w:del>
    </w:p>
    <w:p w:rsidR="00305CBC" w:rsidDel="003D400E" w:rsidRDefault="00305CBC" w:rsidP="0031454E">
      <w:pPr>
        <w:pStyle w:val="ATAParaText"/>
        <w:rPr>
          <w:del w:id="88" w:author="Kim Owen" w:date="2012-09-11T16:48:00Z"/>
        </w:rPr>
      </w:pPr>
      <w:del w:id="89" w:author="Kim Owen" w:date="2012-09-11T16:48:00Z">
        <w:r w:rsidDel="003D400E">
          <w:rPr>
            <w:u w:val="single"/>
          </w:rPr>
          <w:delText>Susceptibility to Damage</w:delText>
        </w:r>
        <w:r w:rsidDel="003D400E">
          <w:delText xml:space="preserve"> - consider the likelihood of damage during maintenance or damage during operations.  Examples would be areas where connectors could be stepped on, or effects of de-icing fluid on a connector during winter operations.</w:delText>
        </w:r>
      </w:del>
    </w:p>
    <w:p w:rsidR="003D400E" w:rsidRDefault="003D400E" w:rsidP="00BA2C86">
      <w:pPr>
        <w:pStyle w:val="ATAH1"/>
        <w:rPr>
          <w:ins w:id="90" w:author="Kim Owen" w:date="2012-09-11T16:49:00Z"/>
        </w:rPr>
      </w:pPr>
      <w:bookmarkStart w:id="91" w:name="_Toc303067177"/>
      <w:ins w:id="92" w:author="Kim Owen" w:date="2012-09-11T16:49:00Z">
        <w:r>
          <w:t>LHSI Selection</w:t>
        </w:r>
      </w:ins>
    </w:p>
    <w:p w:rsidR="003D400E" w:rsidRPr="003D400E" w:rsidRDefault="003D400E" w:rsidP="003D400E">
      <w:pPr>
        <w:pStyle w:val="ATAParaText"/>
        <w:rPr>
          <w:ins w:id="93" w:author="Kim Owen" w:date="2012-09-11T16:48:00Z"/>
        </w:rPr>
      </w:pPr>
      <w:ins w:id="94" w:author="Kim Owen" w:date="2012-09-11T16:49:00Z">
        <w:r w:rsidRPr="00F45DA8">
          <w:rPr>
            <w:lang w:val="en-GB" w:eastAsia="de-DE"/>
          </w:rPr>
          <w:t>Before the actual MSG-3 logic can be applied, the aircraft's sig</w:t>
        </w:r>
        <w:r>
          <w:rPr>
            <w:lang w:val="en-GB" w:eastAsia="de-DE"/>
          </w:rPr>
          <w:t xml:space="preserve">nificant L/HIRF protection </w:t>
        </w:r>
        <w:r w:rsidRPr="00F45DA8">
          <w:rPr>
            <w:lang w:val="en-GB" w:eastAsia="de-DE"/>
          </w:rPr>
          <w:t>must be identified.</w:t>
        </w:r>
        <w:r>
          <w:rPr>
            <w:lang w:val="en-GB" w:eastAsia="de-DE"/>
          </w:rPr>
          <w:t xml:space="preserve"> A detailed explanation of the LHSI selection process is provided in the logic diagram and </w:t>
        </w:r>
      </w:ins>
      <w:ins w:id="95" w:author="Kim Owen" w:date="2012-09-17T16:16:00Z">
        <w:r w:rsidR="00890531">
          <w:rPr>
            <w:lang w:val="en-GB" w:eastAsia="de-DE"/>
          </w:rPr>
          <w:t>L/HIRF protection analysis methodology</w:t>
        </w:r>
      </w:ins>
      <w:ins w:id="96" w:author="Kim Owen" w:date="2012-09-11T16:49:00Z">
        <w:r>
          <w:rPr>
            <w:lang w:val="en-GB" w:eastAsia="de-DE"/>
          </w:rPr>
          <w:t>.</w:t>
        </w:r>
      </w:ins>
    </w:p>
    <w:p w:rsidR="00636A28" w:rsidRPr="00FA5ED7" w:rsidRDefault="00636A28" w:rsidP="00BA2C86">
      <w:pPr>
        <w:pStyle w:val="ATAH1"/>
      </w:pPr>
      <w:r w:rsidRPr="00FA5ED7">
        <w:lastRenderedPageBreak/>
        <w:t xml:space="preserve">L/HIRF Protection Analysis </w:t>
      </w:r>
      <w:del w:id="97" w:author="Kim Owen" w:date="2012-09-17T16:15:00Z">
        <w:r w:rsidRPr="00FA5ED7" w:rsidDel="00890531">
          <w:delText xml:space="preserve">Process </w:delText>
        </w:r>
      </w:del>
      <w:ins w:id="98" w:author="Kim Owen" w:date="2012-09-17T16:15:00Z">
        <w:r w:rsidR="00890531">
          <w:t>Methodology</w:t>
        </w:r>
        <w:r w:rsidR="00890531" w:rsidRPr="00FA5ED7">
          <w:t xml:space="preserve"> </w:t>
        </w:r>
      </w:ins>
      <w:r w:rsidRPr="00FA5ED7">
        <w:t xml:space="preserve">and </w:t>
      </w:r>
      <w:del w:id="99" w:author="Kim Owen" w:date="2012-09-17T16:15:00Z">
        <w:r w:rsidRPr="00FA5ED7" w:rsidDel="00890531">
          <w:delText xml:space="preserve">Flowchart </w:delText>
        </w:r>
      </w:del>
      <w:ins w:id="100" w:author="Kim Owen" w:date="2012-09-17T16:15:00Z">
        <w:r w:rsidR="00890531">
          <w:t>Logic Diagram</w:t>
        </w:r>
        <w:r w:rsidR="00890531" w:rsidRPr="00FA5ED7">
          <w:t xml:space="preserve"> </w:t>
        </w:r>
      </w:ins>
      <w:r w:rsidRPr="00FA5ED7">
        <w:t>(see Figure 2-6-1.3)</w:t>
      </w:r>
      <w:bookmarkEnd w:id="91"/>
    </w:p>
    <w:p w:rsidR="00636A28" w:rsidRPr="00DD493E" w:rsidDel="00073331" w:rsidRDefault="00636A28" w:rsidP="00295788">
      <w:pPr>
        <w:pStyle w:val="ATALV1-ListVariable1"/>
        <w:numPr>
          <w:ilvl w:val="0"/>
          <w:numId w:val="47"/>
        </w:numPr>
        <w:rPr>
          <w:del w:id="101" w:author="Kim Owen" w:date="2012-09-11T16:50:00Z"/>
        </w:rPr>
      </w:pPr>
      <w:del w:id="102" w:author="Kim Owen" w:date="2012-09-11T16:50:00Z">
        <w:r w:rsidRPr="00DD493E" w:rsidDel="00073331">
          <w:delText xml:space="preserve">Provide a description of the L/HIRF protection systems and assemble a list of L/HIRF protection components by zone whose failure could have an adverse effect on safety.  </w:delText>
        </w:r>
        <w:r w:rsidR="000E2FDF" w:rsidRPr="000E2FDF" w:rsidDel="00073331">
          <w:delText>This should include the identification of the criticality of the failure condition associated with the potential degradation of the L/HIRF protection for this zone.</w:delText>
        </w:r>
        <w:r w:rsidR="000E2FDF" w:rsidDel="00073331">
          <w:delText xml:space="preserve"> </w:delText>
        </w:r>
        <w:r w:rsidRPr="00DD493E" w:rsidDel="00073331">
          <w:delText>Protection within a given zone should include both electrical and non-electrical protection components. Create a matrix that lists the location of each component within the zone. Examples of electrical components include: Wire shielding, pigtail terminations, backshells, bonding straps, etc. Examples of non-electrical components include: metallic meshes, raceways, conductive gaskets, conductive coatings, structure and substructure, etc.</w:delText>
        </w:r>
      </w:del>
    </w:p>
    <w:p w:rsidR="00636A28" w:rsidRPr="00DD493E" w:rsidDel="00073331" w:rsidRDefault="00636A28" w:rsidP="00295788">
      <w:pPr>
        <w:pStyle w:val="ATALV1-ListVariable1"/>
        <w:numPr>
          <w:ilvl w:val="0"/>
          <w:numId w:val="47"/>
        </w:numPr>
        <w:rPr>
          <w:del w:id="103" w:author="Kim Owen" w:date="2012-09-11T16:50:00Z"/>
        </w:rPr>
      </w:pPr>
      <w:del w:id="104" w:author="Kim Owen" w:date="2012-09-11T16:50:00Z">
        <w:r w:rsidRPr="00DD493E" w:rsidDel="00073331">
          <w:delText>Provide the component characteristics and applicable performance data (if available) for each protection component within a zone. Protection component characteristics are properties that are relied upon to provide L/HIRF protection such as resistance to corrosion, effects of environment and robustness of design. Examples of applicable performance data include: developmental data, qualification test data, in service data etc.</w:delText>
        </w:r>
      </w:del>
    </w:p>
    <w:p w:rsidR="00636A28" w:rsidRPr="00DD493E" w:rsidDel="00073331" w:rsidRDefault="00636A28" w:rsidP="00295788">
      <w:pPr>
        <w:pStyle w:val="ATALV1-ListVariable1"/>
        <w:numPr>
          <w:ilvl w:val="0"/>
          <w:numId w:val="47"/>
        </w:numPr>
        <w:rPr>
          <w:del w:id="105" w:author="Kim Owen" w:date="2012-09-11T16:50:00Z"/>
        </w:rPr>
      </w:pPr>
      <w:del w:id="106" w:author="Kim Owen" w:date="2012-09-11T16:50:00Z">
        <w:r w:rsidRPr="00DD493E" w:rsidDel="00073331">
          <w:delText>Identify potential degradation of the characteristics for protection components within the zone. Describe the zone environment. This should include considerations of surrounding (adjacent/above/below) zones that may have an impact on the zone environment. Define each protection component degradation and applicable test data, if available, that identified the degradation. Also include any in-service experience that may have been accumulated from similar protection components currently in-service for each degradation type. In-service includes data gathered during maintenance or performance validation tests. Details associated with the level of degradation and types of degradation are also included in this step in order to benchmark expected in-service performance. (Note: An engineering validation program may be utilized to gather in-service data for maintenance programs and validating the design. Results of such an in-service validation program may be provided as part of updates to the MSG-3 analysis and maintenance program. This data can be analyzed, evaluated, and interpreted by the OEM engineering team for use in determining protection improvements and/or maintenance program adjustments.)</w:delText>
        </w:r>
      </w:del>
    </w:p>
    <w:p w:rsidR="00636A28" w:rsidRPr="00DD493E" w:rsidDel="00073331" w:rsidRDefault="00636A28" w:rsidP="00295788">
      <w:pPr>
        <w:pStyle w:val="ATALV1-ListVariable1"/>
        <w:numPr>
          <w:ilvl w:val="0"/>
          <w:numId w:val="47"/>
        </w:numPr>
        <w:rPr>
          <w:del w:id="107" w:author="Kim Owen" w:date="2012-09-11T16:50:00Z"/>
        </w:rPr>
      </w:pPr>
      <w:del w:id="108" w:author="Kim Owen" w:date="2012-09-11T16:50:00Z">
        <w:r w:rsidRPr="00DD493E" w:rsidDel="00073331">
          <w:delText xml:space="preserve">Are characteristics of the protection components susceptible (i.e., particularly sensitive) to Environmental Deterioration and Accidental Damage (ED/AD)? A process will be developed and utilized by the working group to determine a rating of the susceptibility of the protection components to ED/AD. </w:delText>
        </w:r>
      </w:del>
    </w:p>
    <w:p w:rsidR="00636A28" w:rsidRPr="00DD493E" w:rsidDel="00073331" w:rsidRDefault="00636A28" w:rsidP="00295788">
      <w:pPr>
        <w:pStyle w:val="ATALV1-ListVariable1"/>
        <w:numPr>
          <w:ilvl w:val="0"/>
          <w:numId w:val="47"/>
        </w:numPr>
        <w:rPr>
          <w:del w:id="109" w:author="Kim Owen" w:date="2012-09-11T16:50:00Z"/>
        </w:rPr>
      </w:pPr>
      <w:del w:id="110" w:author="Kim Owen" w:date="2012-09-11T16:50:00Z">
        <w:r w:rsidRPr="00DD493E" w:rsidDel="00073331">
          <w:delText>No dedicated L/HIRF maintenance task selected.</w:delText>
        </w:r>
      </w:del>
    </w:p>
    <w:p w:rsidR="00636A28" w:rsidRPr="00DD493E" w:rsidDel="00073331" w:rsidRDefault="00636A28" w:rsidP="00295788">
      <w:pPr>
        <w:pStyle w:val="ATALV1-ListVariable1"/>
        <w:numPr>
          <w:ilvl w:val="0"/>
          <w:numId w:val="47"/>
        </w:numPr>
        <w:rPr>
          <w:del w:id="111" w:author="Kim Owen" w:date="2012-09-11T16:50:00Z"/>
        </w:rPr>
      </w:pPr>
      <w:del w:id="112" w:author="Kim Owen" w:date="2012-09-11T16:50:00Z">
        <w:r w:rsidRPr="00DD493E" w:rsidDel="00073331">
          <w:delText>Select applicable and effective L/HIRF maintenance task and interval to detect degradation. Using best judgment and available information, the task and assigned interval must reduce the risk of failure to assure safe operation.</w:delText>
        </w:r>
      </w:del>
    </w:p>
    <w:p w:rsidR="00636A28" w:rsidRPr="00DD493E" w:rsidDel="00073331" w:rsidRDefault="00636A28" w:rsidP="00295788">
      <w:pPr>
        <w:pStyle w:val="ATALV1-ListVariable1"/>
        <w:numPr>
          <w:ilvl w:val="0"/>
          <w:numId w:val="47"/>
        </w:numPr>
        <w:rPr>
          <w:del w:id="113" w:author="Kim Owen" w:date="2012-09-11T16:50:00Z"/>
        </w:rPr>
      </w:pPr>
      <w:del w:id="114" w:author="Kim Owen" w:date="2012-09-11T16:50:00Z">
        <w:r w:rsidRPr="00DD493E" w:rsidDel="00073331">
          <w:delText>Was a task identified? (self-explanatory)</w:delText>
        </w:r>
      </w:del>
    </w:p>
    <w:p w:rsidR="001E1661" w:rsidRPr="00DD493E" w:rsidDel="00073331" w:rsidRDefault="001E1661" w:rsidP="00295788">
      <w:pPr>
        <w:pStyle w:val="ATALV1-ListVariable1"/>
        <w:numPr>
          <w:ilvl w:val="0"/>
          <w:numId w:val="47"/>
        </w:numPr>
        <w:rPr>
          <w:del w:id="115" w:author="Kim Owen" w:date="2012-09-11T16:50:00Z"/>
        </w:rPr>
      </w:pPr>
      <w:del w:id="116" w:author="Kim Owen" w:date="2012-09-11T16:50:00Z">
        <w:r w:rsidRPr="00DD493E" w:rsidDel="00073331">
          <w:delText xml:space="preserve">Will the failure condition due to the expected degradation (including common mode in localized area) in combination with an L/HIRF event prevent the continued safe flight and landing of the aircraft? </w:delText>
        </w:r>
      </w:del>
    </w:p>
    <w:p w:rsidR="00636A28" w:rsidRPr="00DD493E" w:rsidDel="00073331" w:rsidRDefault="00636A28" w:rsidP="00295788">
      <w:pPr>
        <w:pStyle w:val="ATALV1-ListVariable1"/>
        <w:numPr>
          <w:ilvl w:val="0"/>
          <w:numId w:val="47"/>
        </w:numPr>
        <w:rPr>
          <w:del w:id="117" w:author="Kim Owen" w:date="2012-09-11T16:50:00Z"/>
        </w:rPr>
      </w:pPr>
      <w:del w:id="118" w:author="Kim Owen" w:date="2012-09-11T16:50:00Z">
        <w:r w:rsidRPr="00DD493E" w:rsidDel="00073331">
          <w:delText>Is the task a GVI? (self-explanatory)</w:delText>
        </w:r>
      </w:del>
    </w:p>
    <w:p w:rsidR="00636A28" w:rsidRPr="00DD493E" w:rsidDel="00073331" w:rsidRDefault="00636A28" w:rsidP="00295788">
      <w:pPr>
        <w:pStyle w:val="ATALV1-ListVariable1"/>
        <w:numPr>
          <w:ilvl w:val="0"/>
          <w:numId w:val="47"/>
        </w:numPr>
        <w:rPr>
          <w:del w:id="119" w:author="Kim Owen" w:date="2012-09-11T16:50:00Z"/>
        </w:rPr>
      </w:pPr>
      <w:del w:id="120" w:author="Kim Owen" w:date="2012-09-11T16:50:00Z">
        <w:r w:rsidRPr="00DD493E" w:rsidDel="00073331">
          <w:delText>Is the selected task appropriate for transfer to the Zonal Inspection Program? Determination of appropriateness uses interval, access, visibility or other means. Refer to Zonal Analysis Procedures section of the MSG-3 document.</w:delText>
        </w:r>
      </w:del>
    </w:p>
    <w:p w:rsidR="00636A28" w:rsidRPr="00DD493E" w:rsidDel="00073331" w:rsidRDefault="00636A28" w:rsidP="00295788">
      <w:pPr>
        <w:pStyle w:val="ATALV1-ListVariable1"/>
        <w:numPr>
          <w:ilvl w:val="0"/>
          <w:numId w:val="47"/>
        </w:numPr>
        <w:rPr>
          <w:del w:id="121" w:author="Kim Owen" w:date="2012-09-11T16:50:00Z"/>
        </w:rPr>
      </w:pPr>
      <w:del w:id="122" w:author="Kim Owen" w:date="2012-09-11T16:50:00Z">
        <w:r w:rsidRPr="00DD493E" w:rsidDel="00073331">
          <w:lastRenderedPageBreak/>
          <w:delText>Zonal Inspection Candidate. (self-explanatory)</w:delText>
        </w:r>
      </w:del>
    </w:p>
    <w:p w:rsidR="00636A28" w:rsidRPr="00DD493E" w:rsidDel="00073331" w:rsidRDefault="00636A28" w:rsidP="00295788">
      <w:pPr>
        <w:pStyle w:val="ATALV1-ListVariable1"/>
        <w:numPr>
          <w:ilvl w:val="0"/>
          <w:numId w:val="47"/>
        </w:numPr>
        <w:rPr>
          <w:del w:id="123" w:author="Kim Owen" w:date="2012-09-11T16:50:00Z"/>
        </w:rPr>
      </w:pPr>
      <w:del w:id="124" w:author="Kim Owen" w:date="2012-09-11T16:50:00Z">
        <w:r w:rsidRPr="00DD493E" w:rsidDel="00073331">
          <w:delText>Dedicated L/HIRF maintenance task. This task is listed as part of the L/HIRF maintenance program.</w:delText>
        </w:r>
      </w:del>
    </w:p>
    <w:p w:rsidR="00636A28" w:rsidRPr="00DD493E" w:rsidDel="00073331" w:rsidRDefault="00636A28" w:rsidP="00295788">
      <w:pPr>
        <w:pStyle w:val="ATALV1-ListVariable1"/>
        <w:numPr>
          <w:ilvl w:val="0"/>
          <w:numId w:val="47"/>
        </w:numPr>
        <w:rPr>
          <w:del w:id="125" w:author="Kim Owen" w:date="2012-09-11T16:50:00Z"/>
        </w:rPr>
      </w:pPr>
      <w:del w:id="126" w:author="Kim Owen" w:date="2012-09-11T16:50:00Z">
        <w:r w:rsidRPr="00DD493E" w:rsidDel="00073331">
          <w:delText>Redesign is mandatory. In cases where applicable and effective maintenance cannot be selected to identify the degradation event during a maintenance action, redesign is required.</w:delText>
        </w:r>
      </w:del>
    </w:p>
    <w:p w:rsidR="00636A28" w:rsidRPr="00295788" w:rsidDel="00295788" w:rsidRDefault="00636A28" w:rsidP="00295788">
      <w:pPr>
        <w:rPr>
          <w:del w:id="127" w:author="Kim Owen" w:date="2012-09-20T11:24:00Z"/>
        </w:rPr>
      </w:pPr>
    </w:p>
    <w:p w:rsidR="00073331" w:rsidRDefault="00073331" w:rsidP="00073331">
      <w:pPr>
        <w:rPr>
          <w:ins w:id="128" w:author="Kim Owen" w:date="2012-09-11T16:52:00Z"/>
          <w:b/>
        </w:rPr>
      </w:pPr>
      <w:ins w:id="129" w:author="Kim Owen" w:date="2012-09-11T16:52:00Z">
        <w:r w:rsidRPr="00EC70AC">
          <w:rPr>
            <w:b/>
          </w:rPr>
          <w:t>Step 1: Identify L/HIRF Aircraft Protection by location</w:t>
        </w:r>
      </w:ins>
    </w:p>
    <w:p w:rsidR="00073331" w:rsidRPr="008F606F" w:rsidRDefault="00073331" w:rsidP="00073331">
      <w:pPr>
        <w:rPr>
          <w:ins w:id="130" w:author="Kim Owen" w:date="2012-09-11T16:52:00Z"/>
        </w:rPr>
      </w:pPr>
    </w:p>
    <w:p w:rsidR="00073331" w:rsidRPr="00EC70AC" w:rsidRDefault="00073331" w:rsidP="00073331">
      <w:pPr>
        <w:rPr>
          <w:ins w:id="131" w:author="Kim Owen" w:date="2012-09-11T16:52:00Z"/>
        </w:rPr>
      </w:pPr>
      <w:ins w:id="132" w:author="Kim Owen" w:date="2012-09-11T16:52:00Z">
        <w:r w:rsidRPr="00EC70AC">
          <w:rPr>
            <w:szCs w:val="24"/>
          </w:rPr>
          <w:t>OEM Engineering will provide a list of L</w:t>
        </w:r>
      </w:ins>
      <w:ins w:id="133" w:author="Kim Owen" w:date="2012-09-20T10:51:00Z">
        <w:r w:rsidR="000F0C58">
          <w:rPr>
            <w:szCs w:val="24"/>
          </w:rPr>
          <w:t>/</w:t>
        </w:r>
      </w:ins>
      <w:ins w:id="134" w:author="Kim Owen" w:date="2012-09-11T16:52:00Z">
        <w:r w:rsidRPr="00EC70AC">
          <w:rPr>
            <w:szCs w:val="24"/>
          </w:rPr>
          <w:t>HIRF protection components for critical systems and structures, which are determined through a process acceptable to the certifying authority. This list will contain all systems and structural components required to maintain the inherent safety of the aircraft. Additional protection components can be added to the list at the discretion of the MSG-3 analyst. The aircraft protection components shall be identified by location on the aircraft.</w:t>
        </w:r>
      </w:ins>
    </w:p>
    <w:p w:rsidR="00073331" w:rsidRPr="008F606F" w:rsidRDefault="00073331" w:rsidP="00073331">
      <w:pPr>
        <w:rPr>
          <w:ins w:id="135" w:author="Kim Owen" w:date="2012-09-11T16:52:00Z"/>
        </w:rPr>
      </w:pPr>
    </w:p>
    <w:p w:rsidR="00073331" w:rsidRDefault="00073331" w:rsidP="00073331">
      <w:pPr>
        <w:rPr>
          <w:ins w:id="136" w:author="Kim Owen" w:date="2012-09-11T16:52:00Z"/>
          <w:b/>
        </w:rPr>
      </w:pPr>
      <w:ins w:id="137" w:author="Kim Owen" w:date="2012-09-11T16:52:00Z">
        <w:r w:rsidRPr="00EC70AC">
          <w:rPr>
            <w:b/>
          </w:rPr>
          <w:t>Step 2: Establish list of LHSIs</w:t>
        </w:r>
      </w:ins>
    </w:p>
    <w:p w:rsidR="00073331" w:rsidRPr="008F606F" w:rsidRDefault="00073331" w:rsidP="00073331">
      <w:pPr>
        <w:rPr>
          <w:ins w:id="138" w:author="Kim Owen" w:date="2012-09-11T16:52:00Z"/>
        </w:rPr>
      </w:pPr>
    </w:p>
    <w:p w:rsidR="00073331" w:rsidRDefault="00073331" w:rsidP="00073331">
      <w:pPr>
        <w:rPr>
          <w:ins w:id="139" w:author="Kim Owen" w:date="2012-09-11T16:52:00Z"/>
        </w:rPr>
      </w:pPr>
      <w:ins w:id="140" w:author="Kim Owen" w:date="2012-09-11T16:52:00Z">
        <w:r w:rsidRPr="00EC70AC">
          <w:t xml:space="preserve">The MSG-3 analyst will </w:t>
        </w:r>
      </w:ins>
      <w:ins w:id="141" w:author="Kim Owen" w:date="2012-09-20T09:18:00Z">
        <w:r w:rsidR="000B789A">
          <w:t>select</w:t>
        </w:r>
      </w:ins>
      <w:ins w:id="142" w:author="Kim Owen" w:date="2012-09-11T16:52:00Z">
        <w:r w:rsidRPr="00EC70AC">
          <w:t xml:space="preserve"> candidate LHSIs (see definition in the Glossary) from the list provided in Step 1. The </w:t>
        </w:r>
      </w:ins>
      <w:ins w:id="143" w:author="Kim Owen" w:date="2012-09-20T10:51:00Z">
        <w:r w:rsidR="000F0C58">
          <w:t>L/HIRF</w:t>
        </w:r>
      </w:ins>
      <w:ins w:id="144" w:author="Kim Owen" w:date="2012-09-11T16:52:00Z">
        <w:r w:rsidRPr="00EC70AC">
          <w:t xml:space="preserve"> protection components will be grouped by area, component type, bonding path or any logical collection of similar components to form the boundaries of each LHSI at the highest manageable level as determined by the MSG-3 analyst. The candidate LHSI list will be submitted to the ISC for approval. As part of the MSG-3 analysis process, the Working Group will ensure the right level for the analysis has been chosen and may recommend changes to the ISC.</w:t>
        </w:r>
      </w:ins>
    </w:p>
    <w:p w:rsidR="00073331" w:rsidRPr="00EC70AC" w:rsidRDefault="00073331" w:rsidP="00073331">
      <w:pPr>
        <w:rPr>
          <w:ins w:id="145" w:author="Kim Owen" w:date="2012-09-11T16:52:00Z"/>
        </w:rPr>
      </w:pPr>
    </w:p>
    <w:p w:rsidR="00073331" w:rsidRDefault="00073331" w:rsidP="00073331">
      <w:pPr>
        <w:rPr>
          <w:ins w:id="146" w:author="Kim Owen" w:date="2012-09-11T16:52:00Z"/>
          <w:b/>
        </w:rPr>
      </w:pPr>
      <w:ins w:id="147" w:author="Kim Owen" w:date="2012-09-11T16:52:00Z">
        <w:r w:rsidRPr="00EC70AC">
          <w:rPr>
            <w:b/>
          </w:rPr>
          <w:t>Step 3: Identify and list each LHSI protection component</w:t>
        </w:r>
      </w:ins>
    </w:p>
    <w:p w:rsidR="00073331" w:rsidRPr="008F606F" w:rsidRDefault="00073331" w:rsidP="00073331">
      <w:pPr>
        <w:rPr>
          <w:ins w:id="148" w:author="Kim Owen" w:date="2012-09-11T16:52:00Z"/>
        </w:rPr>
      </w:pPr>
    </w:p>
    <w:p w:rsidR="00073331" w:rsidRDefault="00073331" w:rsidP="00073331">
      <w:pPr>
        <w:rPr>
          <w:ins w:id="149" w:author="Kim Owen" w:date="2012-09-11T16:52:00Z"/>
        </w:rPr>
      </w:pPr>
      <w:ins w:id="150" w:author="Kim Owen" w:date="2012-09-11T16:52:00Z">
        <w:r w:rsidRPr="00EC70AC">
          <w:t xml:space="preserve">For each LHSI a list and description of the </w:t>
        </w:r>
      </w:ins>
      <w:ins w:id="151" w:author="Kim Owen" w:date="2012-09-20T10:51:00Z">
        <w:r w:rsidR="000F0C58">
          <w:t>L/HIRF</w:t>
        </w:r>
      </w:ins>
      <w:ins w:id="152" w:author="Kim Owen" w:date="2012-09-11T16:52:00Z">
        <w:r w:rsidRPr="00EC70AC">
          <w:t xml:space="preserve"> protection components will be provided for WG review. This will include a general description of the installation that may include material and finish. A process specification may be used to support the component installation description.</w:t>
        </w:r>
      </w:ins>
    </w:p>
    <w:p w:rsidR="00073331" w:rsidRPr="00EC70AC" w:rsidRDefault="00073331" w:rsidP="00073331">
      <w:pPr>
        <w:rPr>
          <w:ins w:id="153" w:author="Kim Owen" w:date="2012-09-11T16:52:00Z"/>
        </w:rPr>
      </w:pPr>
    </w:p>
    <w:p w:rsidR="00073331" w:rsidRDefault="00073331" w:rsidP="00073331">
      <w:pPr>
        <w:rPr>
          <w:ins w:id="154" w:author="Kim Owen" w:date="2012-09-11T16:52:00Z"/>
          <w:b/>
        </w:rPr>
      </w:pPr>
      <w:ins w:id="155" w:author="Kim Owen" w:date="2012-09-11T16:52:00Z">
        <w:r w:rsidRPr="00EC70AC">
          <w:rPr>
            <w:b/>
          </w:rPr>
          <w:t>Step 4: Identify Environmental Deterioration / Accidental Damage (ED/AD) threats for each location</w:t>
        </w:r>
      </w:ins>
    </w:p>
    <w:p w:rsidR="00073331" w:rsidRPr="008F606F" w:rsidRDefault="00073331" w:rsidP="00073331">
      <w:pPr>
        <w:rPr>
          <w:ins w:id="156" w:author="Kim Owen" w:date="2012-09-11T16:52:00Z"/>
        </w:rPr>
      </w:pPr>
    </w:p>
    <w:p w:rsidR="00073331" w:rsidRDefault="00073331" w:rsidP="00073331">
      <w:pPr>
        <w:rPr>
          <w:ins w:id="157" w:author="Kim Owen" w:date="2012-09-11T16:52:00Z"/>
        </w:rPr>
      </w:pPr>
      <w:ins w:id="158" w:author="Kim Owen" w:date="2012-09-11T16:52:00Z">
        <w:r w:rsidRPr="00EC70AC">
          <w:t>The ED/AD threats are determined in each location where LHSIs are installed. The ED/AD threats can be derived from a standalone process or the assessment from the Zonal analysis is acceptable.</w:t>
        </w:r>
      </w:ins>
    </w:p>
    <w:p w:rsidR="00073331" w:rsidRPr="00EC70AC" w:rsidRDefault="00073331" w:rsidP="00073331">
      <w:pPr>
        <w:rPr>
          <w:ins w:id="159" w:author="Kim Owen" w:date="2012-09-11T16:52:00Z"/>
        </w:rPr>
      </w:pPr>
    </w:p>
    <w:p w:rsidR="00073331" w:rsidRDefault="00073331" w:rsidP="00073331">
      <w:pPr>
        <w:rPr>
          <w:ins w:id="160" w:author="Kim Owen" w:date="2012-09-11T16:52:00Z"/>
          <w:b/>
        </w:rPr>
      </w:pPr>
      <w:ins w:id="161" w:author="Kim Owen" w:date="2012-09-11T16:52:00Z">
        <w:r w:rsidRPr="00EC70AC">
          <w:rPr>
            <w:b/>
          </w:rPr>
          <w:t>Step 5: Perform a susceptibility assessment</w:t>
        </w:r>
      </w:ins>
    </w:p>
    <w:p w:rsidR="00073331" w:rsidRPr="008F606F" w:rsidRDefault="00073331" w:rsidP="00073331">
      <w:pPr>
        <w:rPr>
          <w:ins w:id="162" w:author="Kim Owen" w:date="2012-09-11T16:52:00Z"/>
        </w:rPr>
      </w:pPr>
    </w:p>
    <w:p w:rsidR="00073331" w:rsidRDefault="00073331" w:rsidP="00073331">
      <w:pPr>
        <w:rPr>
          <w:ins w:id="163" w:author="Kim Owen" w:date="2012-09-11T16:52:00Z"/>
          <w:rFonts w:eastAsia="Times New Roman"/>
        </w:rPr>
      </w:pPr>
      <w:ins w:id="164" w:author="Kim Owen" w:date="2012-09-11T16:52:00Z">
        <w:r w:rsidRPr="00EC70AC">
          <w:rPr>
            <w:rFonts w:eastAsia="Times New Roman"/>
          </w:rPr>
          <w:t>A process will be developed and utilized by the working group to determine a rating of the susceptibility of the protection components to degradation due to ED/AD.</w:t>
        </w:r>
      </w:ins>
    </w:p>
    <w:p w:rsidR="00073331" w:rsidRPr="00EC70AC" w:rsidRDefault="00073331" w:rsidP="00073331">
      <w:pPr>
        <w:rPr>
          <w:ins w:id="165" w:author="Kim Owen" w:date="2012-09-11T16:52:00Z"/>
        </w:rPr>
      </w:pPr>
    </w:p>
    <w:p w:rsidR="00073331" w:rsidRDefault="00073331" w:rsidP="00073331">
      <w:pPr>
        <w:rPr>
          <w:ins w:id="166" w:author="Kim Owen" w:date="2012-09-11T16:52:00Z"/>
          <w:b/>
        </w:rPr>
      </w:pPr>
      <w:ins w:id="167" w:author="Kim Owen" w:date="2012-09-11T16:52:00Z">
        <w:r w:rsidRPr="00EC70AC">
          <w:rPr>
            <w:b/>
          </w:rPr>
          <w:t>Step 6: Is there in-service experience for listed or similar components with similar ED/AD threats that eliminates need for dedicated maintenance?</w:t>
        </w:r>
      </w:ins>
    </w:p>
    <w:p w:rsidR="00073331" w:rsidRPr="008F606F" w:rsidRDefault="00073331" w:rsidP="00073331">
      <w:pPr>
        <w:rPr>
          <w:ins w:id="168" w:author="Kim Owen" w:date="2012-09-11T16:52:00Z"/>
        </w:rPr>
      </w:pPr>
    </w:p>
    <w:p w:rsidR="00073331" w:rsidRDefault="00073331" w:rsidP="00073331">
      <w:pPr>
        <w:rPr>
          <w:ins w:id="169" w:author="Kim Owen" w:date="2012-09-11T16:52:00Z"/>
        </w:rPr>
      </w:pPr>
      <w:ins w:id="170" w:author="Kim Owen" w:date="2012-09-11T16:52:00Z">
        <w:r w:rsidRPr="00EC70AC">
          <w:t xml:space="preserve">For all components listed in step 3 a review of available in-service experience is accomplished. The Data sources for in-service experience can include Assurance Plans or comparable maintenance program results. Data also must consider the component installation needs to be within a location with similar ED/AD threats. Criteria for </w:t>
        </w:r>
        <w:r w:rsidRPr="00EC70AC">
          <w:lastRenderedPageBreak/>
          <w:t>determining favorable in-service performance will be developed by the OEM and utilized by the WG to determine if a dedicated L/HIRF task is required.</w:t>
        </w:r>
      </w:ins>
    </w:p>
    <w:p w:rsidR="00073331" w:rsidRPr="00EC70AC" w:rsidRDefault="00073331" w:rsidP="00073331">
      <w:pPr>
        <w:rPr>
          <w:ins w:id="171" w:author="Kim Owen" w:date="2012-09-11T16:52:00Z"/>
        </w:rPr>
      </w:pPr>
    </w:p>
    <w:p w:rsidR="00073331" w:rsidRDefault="00073331" w:rsidP="00073331">
      <w:pPr>
        <w:rPr>
          <w:ins w:id="172" w:author="Kim Owen" w:date="2012-09-11T16:52:00Z"/>
          <w:b/>
        </w:rPr>
      </w:pPr>
      <w:ins w:id="173" w:author="Kim Owen" w:date="2012-09-11T16:52:00Z">
        <w:r w:rsidRPr="00EC70AC">
          <w:rPr>
            <w:b/>
          </w:rPr>
          <w:t xml:space="preserve">Step 7: </w:t>
        </w:r>
        <w:bookmarkStart w:id="174" w:name="OLE_LINK5"/>
        <w:bookmarkStart w:id="175" w:name="OLE_LINK6"/>
        <w:r w:rsidRPr="00EC70AC">
          <w:rPr>
            <w:b/>
          </w:rPr>
          <w:t>No dedicated L/HIRF task</w:t>
        </w:r>
        <w:bookmarkEnd w:id="174"/>
        <w:bookmarkEnd w:id="175"/>
        <w:r w:rsidRPr="00EC70AC">
          <w:rPr>
            <w:b/>
          </w:rPr>
          <w:t xml:space="preserve"> </w:t>
        </w:r>
      </w:ins>
    </w:p>
    <w:p w:rsidR="00073331" w:rsidRPr="008F606F" w:rsidRDefault="00073331" w:rsidP="00073331">
      <w:pPr>
        <w:rPr>
          <w:ins w:id="176" w:author="Kim Owen" w:date="2012-09-11T16:52:00Z"/>
        </w:rPr>
      </w:pPr>
    </w:p>
    <w:p w:rsidR="00073331" w:rsidRDefault="00073331" w:rsidP="00073331">
      <w:pPr>
        <w:rPr>
          <w:ins w:id="177" w:author="Kim Owen" w:date="2012-09-11T16:53:00Z"/>
        </w:rPr>
      </w:pPr>
      <w:ins w:id="178" w:author="Kim Owen" w:date="2012-09-11T16:52:00Z">
        <w:r w:rsidRPr="00EC70AC">
          <w:t xml:space="preserve">Self-explanatory. </w:t>
        </w:r>
      </w:ins>
    </w:p>
    <w:p w:rsidR="00073331" w:rsidRDefault="00073331" w:rsidP="00073331">
      <w:pPr>
        <w:rPr>
          <w:ins w:id="179" w:author="Kim Owen" w:date="2012-09-20T12:01:00Z"/>
        </w:rPr>
      </w:pPr>
    </w:p>
    <w:p w:rsidR="00092CE6" w:rsidRDefault="00092CE6" w:rsidP="00073331">
      <w:pPr>
        <w:rPr>
          <w:ins w:id="180" w:author="Kim Owen" w:date="2012-09-20T12:01:00Z"/>
          <w:szCs w:val="24"/>
        </w:rPr>
      </w:pPr>
      <w:ins w:id="181" w:author="Kim Owen" w:date="2012-09-20T12:01:00Z">
        <w:r>
          <w:rPr>
            <w:szCs w:val="24"/>
          </w:rPr>
          <w:t>NOTE:</w:t>
        </w:r>
        <w:r>
          <w:rPr>
            <w:szCs w:val="24"/>
          </w:rPr>
          <w:tab/>
        </w:r>
        <w:r w:rsidRPr="008F606F">
          <w:rPr>
            <w:szCs w:val="24"/>
          </w:rPr>
          <w:t>All visible components, including L/HIRF protection components, are inspected as part of the Zonal inspections.</w:t>
        </w:r>
      </w:ins>
    </w:p>
    <w:p w:rsidR="00092CE6" w:rsidRPr="00EC70AC" w:rsidRDefault="00092CE6" w:rsidP="00073331">
      <w:pPr>
        <w:rPr>
          <w:ins w:id="182" w:author="Kim Owen" w:date="2012-09-11T16:52:00Z"/>
        </w:rPr>
      </w:pPr>
    </w:p>
    <w:p w:rsidR="00073331" w:rsidRDefault="00073331" w:rsidP="00073331">
      <w:pPr>
        <w:rPr>
          <w:ins w:id="183" w:author="Kim Owen" w:date="2012-09-11T16:53:00Z"/>
          <w:b/>
        </w:rPr>
      </w:pPr>
      <w:ins w:id="184" w:author="Kim Owen" w:date="2012-09-11T16:52:00Z">
        <w:r w:rsidRPr="00EC70AC">
          <w:rPr>
            <w:b/>
          </w:rPr>
          <w:t>Step 8: Assess component degradation modes and mitigations</w:t>
        </w:r>
      </w:ins>
    </w:p>
    <w:p w:rsidR="00073331" w:rsidRPr="008F606F" w:rsidRDefault="00073331" w:rsidP="00073331">
      <w:pPr>
        <w:rPr>
          <w:ins w:id="185" w:author="Kim Owen" w:date="2012-09-11T16:52:00Z"/>
        </w:rPr>
      </w:pPr>
    </w:p>
    <w:p w:rsidR="00073331" w:rsidRDefault="00073331" w:rsidP="00073331">
      <w:pPr>
        <w:rPr>
          <w:ins w:id="186" w:author="Kim Owen" w:date="2012-09-11T16:53:00Z"/>
        </w:rPr>
      </w:pPr>
      <w:ins w:id="187" w:author="Kim Owen" w:date="2012-09-11T16:52:00Z">
        <w:r w:rsidRPr="00EC70AC">
          <w:t>An assessment process will be developed by the OEM and utilized by the working group to determine if there is a potential for unacceptable degradation of the protection components (including mitigation) due to ED/AD. Such mitigation within the installed environment may eliminate requirement for dedicated maintenance.</w:t>
        </w:r>
      </w:ins>
    </w:p>
    <w:p w:rsidR="00073331" w:rsidRPr="00EC70AC" w:rsidRDefault="00073331" w:rsidP="00073331">
      <w:pPr>
        <w:rPr>
          <w:ins w:id="188" w:author="Kim Owen" w:date="2012-09-11T16:52:00Z"/>
        </w:rPr>
      </w:pPr>
    </w:p>
    <w:p w:rsidR="00073331" w:rsidRDefault="00073331" w:rsidP="00073331">
      <w:pPr>
        <w:jc w:val="both"/>
        <w:rPr>
          <w:ins w:id="189" w:author="Kim Owen" w:date="2012-09-11T16:53:00Z"/>
          <w:b/>
        </w:rPr>
      </w:pPr>
      <w:ins w:id="190" w:author="Kim Owen" w:date="2012-09-11T16:52:00Z">
        <w:r w:rsidRPr="00EC70AC">
          <w:rPr>
            <w:b/>
          </w:rPr>
          <w:t>Step 9: Is there the potential for degradation?</w:t>
        </w:r>
      </w:ins>
    </w:p>
    <w:p w:rsidR="00073331" w:rsidRPr="008F606F" w:rsidRDefault="00073331" w:rsidP="008F606F">
      <w:pPr>
        <w:rPr>
          <w:ins w:id="191" w:author="Kim Owen" w:date="2012-09-11T16:52:00Z"/>
        </w:rPr>
      </w:pPr>
    </w:p>
    <w:p w:rsidR="00073331" w:rsidRDefault="00073331" w:rsidP="00073331">
      <w:pPr>
        <w:rPr>
          <w:ins w:id="192" w:author="Kim Owen" w:date="2012-09-11T16:53:00Z"/>
        </w:rPr>
      </w:pPr>
      <w:ins w:id="193" w:author="Kim Owen" w:date="2012-09-11T16:52:00Z">
        <w:r w:rsidRPr="00EC70AC">
          <w:t xml:space="preserve">If component is susceptible to unacceptable degradation within the installed location, proceed to Step 11. </w:t>
        </w:r>
      </w:ins>
    </w:p>
    <w:p w:rsidR="00073331" w:rsidRPr="00EC70AC" w:rsidRDefault="00073331" w:rsidP="00073331">
      <w:pPr>
        <w:rPr>
          <w:ins w:id="194" w:author="Kim Owen" w:date="2012-09-11T16:52:00Z"/>
        </w:rPr>
      </w:pPr>
    </w:p>
    <w:p w:rsidR="00073331" w:rsidRDefault="00073331" w:rsidP="00073331">
      <w:pPr>
        <w:jc w:val="both"/>
        <w:rPr>
          <w:ins w:id="195" w:author="Kim Owen" w:date="2012-09-11T16:53:00Z"/>
          <w:b/>
        </w:rPr>
      </w:pPr>
      <w:ins w:id="196" w:author="Kim Owen" w:date="2012-09-11T16:52:00Z">
        <w:r w:rsidRPr="00EC70AC">
          <w:rPr>
            <w:b/>
          </w:rPr>
          <w:t>Step 10: No dedicated L/HIRF Task</w:t>
        </w:r>
      </w:ins>
    </w:p>
    <w:p w:rsidR="00073331" w:rsidRPr="008F606F" w:rsidRDefault="00073331" w:rsidP="008F606F">
      <w:pPr>
        <w:rPr>
          <w:ins w:id="197" w:author="Kim Owen" w:date="2012-09-11T16:52:00Z"/>
        </w:rPr>
      </w:pPr>
    </w:p>
    <w:p w:rsidR="008F606F" w:rsidRDefault="00073331" w:rsidP="00073331">
      <w:pPr>
        <w:rPr>
          <w:ins w:id="198" w:author="Kim Owen" w:date="2012-09-20T11:10:00Z"/>
        </w:rPr>
      </w:pPr>
      <w:ins w:id="199" w:author="Kim Owen" w:date="2012-09-11T16:52:00Z">
        <w:r w:rsidRPr="00EC70AC">
          <w:t xml:space="preserve">Self-explanatory. </w:t>
        </w:r>
      </w:ins>
    </w:p>
    <w:p w:rsidR="008F606F" w:rsidRDefault="008F606F" w:rsidP="00073331">
      <w:pPr>
        <w:rPr>
          <w:ins w:id="200" w:author="Kim Owen" w:date="2012-09-20T11:10:00Z"/>
        </w:rPr>
      </w:pPr>
    </w:p>
    <w:p w:rsidR="00073331" w:rsidRPr="008F606F" w:rsidRDefault="008F606F" w:rsidP="008F606F">
      <w:pPr>
        <w:ind w:left="900" w:hanging="900"/>
        <w:rPr>
          <w:ins w:id="201" w:author="Kim Owen" w:date="2012-09-11T16:53:00Z"/>
          <w:szCs w:val="24"/>
        </w:rPr>
      </w:pPr>
      <w:bookmarkStart w:id="202" w:name="OLE_LINK1"/>
      <w:bookmarkStart w:id="203" w:name="OLE_LINK2"/>
      <w:ins w:id="204" w:author="Kim Owen" w:date="2012-09-11T16:52:00Z">
        <w:r>
          <w:rPr>
            <w:szCs w:val="24"/>
          </w:rPr>
          <w:t>NOTE:</w:t>
        </w:r>
      </w:ins>
      <w:ins w:id="205" w:author="Kim Owen" w:date="2012-09-20T11:13:00Z">
        <w:r>
          <w:rPr>
            <w:szCs w:val="24"/>
          </w:rPr>
          <w:tab/>
        </w:r>
      </w:ins>
      <w:ins w:id="206" w:author="Kim Owen" w:date="2012-09-11T16:52:00Z">
        <w:r w:rsidR="00073331" w:rsidRPr="008F606F">
          <w:rPr>
            <w:szCs w:val="24"/>
          </w:rPr>
          <w:t>All visible components, including L/HIRF protection components, are inspected as part of the Zonal inspections.</w:t>
        </w:r>
      </w:ins>
      <w:bookmarkEnd w:id="202"/>
      <w:bookmarkEnd w:id="203"/>
    </w:p>
    <w:p w:rsidR="00073331" w:rsidRDefault="00073331" w:rsidP="00073331">
      <w:pPr>
        <w:rPr>
          <w:ins w:id="207" w:author="Kim Owen" w:date="2012-09-11T16:52:00Z"/>
        </w:rPr>
      </w:pPr>
    </w:p>
    <w:p w:rsidR="00073331" w:rsidRDefault="00073331" w:rsidP="00073331">
      <w:pPr>
        <w:rPr>
          <w:ins w:id="208" w:author="Kim Owen" w:date="2012-09-11T16:53:00Z"/>
          <w:b/>
        </w:rPr>
      </w:pPr>
      <w:ins w:id="209" w:author="Kim Owen" w:date="2012-09-11T16:52:00Z">
        <w:r w:rsidRPr="00EC70AC">
          <w:rPr>
            <w:b/>
          </w:rPr>
          <w:t>Step 11: Is degradation detectible with a Zonal Inspection?</w:t>
        </w:r>
      </w:ins>
    </w:p>
    <w:p w:rsidR="00073331" w:rsidRPr="008F606F" w:rsidRDefault="00073331" w:rsidP="00073331">
      <w:pPr>
        <w:rPr>
          <w:ins w:id="210" w:author="Kim Owen" w:date="2012-09-11T16:52:00Z"/>
        </w:rPr>
      </w:pPr>
    </w:p>
    <w:p w:rsidR="00073331" w:rsidRDefault="00073331" w:rsidP="00073331">
      <w:pPr>
        <w:rPr>
          <w:ins w:id="211" w:author="Kim Owen" w:date="2012-09-11T16:53:00Z"/>
        </w:rPr>
      </w:pPr>
      <w:ins w:id="212" w:author="Kim Owen" w:date="2012-09-11T16:52:00Z">
        <w:r w:rsidRPr="00EC70AC">
          <w:t xml:space="preserve">The L/HIRF WG will perform an assessment using access, visibility or other means to determine if degradation is detectible by a Zonal Inspection. </w:t>
        </w:r>
      </w:ins>
    </w:p>
    <w:p w:rsidR="00073331" w:rsidRDefault="00073331" w:rsidP="00073331">
      <w:pPr>
        <w:rPr>
          <w:ins w:id="213" w:author="Kim Owen" w:date="2012-09-11T16:52:00Z"/>
        </w:rPr>
      </w:pPr>
    </w:p>
    <w:p w:rsidR="00073331" w:rsidRDefault="00073331" w:rsidP="00073331">
      <w:pPr>
        <w:rPr>
          <w:ins w:id="214" w:author="Kim Owen" w:date="2012-09-11T16:53:00Z"/>
          <w:b/>
        </w:rPr>
      </w:pPr>
      <w:ins w:id="215" w:author="Kim Owen" w:date="2012-09-11T16:52:00Z">
        <w:r w:rsidRPr="00EC70AC">
          <w:rPr>
            <w:b/>
          </w:rPr>
          <w:t xml:space="preserve">Step 12: </w:t>
        </w:r>
      </w:ins>
      <w:ins w:id="216" w:author="Kim Owen" w:date="2012-09-20T10:55:00Z">
        <w:r w:rsidR="000F0C58" w:rsidRPr="000F0C58">
          <w:rPr>
            <w:b/>
          </w:rPr>
          <w:t xml:space="preserve">Can an applicable an effective task accomplished without disassembly be selected? If so, select </w:t>
        </w:r>
      </w:ins>
      <w:ins w:id="217" w:author="Kim Owen" w:date="2012-09-20T11:14:00Z">
        <w:r w:rsidR="008F606F">
          <w:rPr>
            <w:b/>
          </w:rPr>
          <w:t>a</w:t>
        </w:r>
      </w:ins>
      <w:ins w:id="218" w:author="Kim Owen" w:date="2012-09-20T10:55:00Z">
        <w:r w:rsidR="000F0C58" w:rsidRPr="000F0C58">
          <w:rPr>
            <w:b/>
          </w:rPr>
          <w:t xml:space="preserve"> task</w:t>
        </w:r>
        <w:r w:rsidR="000F0C58">
          <w:rPr>
            <w:b/>
          </w:rPr>
          <w:t>.</w:t>
        </w:r>
      </w:ins>
    </w:p>
    <w:p w:rsidR="00073331" w:rsidRPr="008F606F" w:rsidRDefault="00073331" w:rsidP="00073331">
      <w:pPr>
        <w:rPr>
          <w:ins w:id="219" w:author="Kim Owen" w:date="2012-09-11T16:52:00Z"/>
        </w:rPr>
      </w:pPr>
    </w:p>
    <w:p w:rsidR="00073331" w:rsidRDefault="00073331" w:rsidP="00073331">
      <w:pPr>
        <w:rPr>
          <w:ins w:id="220" w:author="Kim Owen" w:date="2012-09-11T16:57:00Z"/>
        </w:rPr>
      </w:pPr>
      <w:ins w:id="221" w:author="Kim Owen" w:date="2012-09-11T16:52:00Z">
        <w:r w:rsidRPr="00073331">
          <w:t xml:space="preserve">Determine if the potential degradation is detectable by a maintenance task without disassembly. </w:t>
        </w:r>
        <w:r w:rsidRPr="00EC70AC">
          <w:t xml:space="preserve">If disassembly is required in order to detect identified potential degradation, then proceed to Block 13. </w:t>
        </w:r>
        <w:r w:rsidRPr="00073331">
          <w:t>If potential degradation is detectable without disassembly, then select appropriate level task that is most applicable and effective in detecting potential degradation from the following:</w:t>
        </w:r>
      </w:ins>
    </w:p>
    <w:p w:rsidR="0015767E" w:rsidRPr="00073331" w:rsidRDefault="0015767E" w:rsidP="00073331">
      <w:pPr>
        <w:rPr>
          <w:ins w:id="222" w:author="Kim Owen" w:date="2012-09-11T16:52:00Z"/>
        </w:rPr>
      </w:pPr>
    </w:p>
    <w:p w:rsidR="00073331" w:rsidRPr="00EC70AC" w:rsidRDefault="00073331" w:rsidP="0015767E">
      <w:pPr>
        <w:numPr>
          <w:ilvl w:val="0"/>
          <w:numId w:val="47"/>
        </w:numPr>
        <w:rPr>
          <w:ins w:id="223" w:author="Kim Owen" w:date="2012-09-11T16:52:00Z"/>
        </w:rPr>
      </w:pPr>
      <w:ins w:id="224" w:author="Kim Owen" w:date="2012-09-11T16:52:00Z">
        <w:r w:rsidRPr="00EC70AC">
          <w:t>GVI</w:t>
        </w:r>
      </w:ins>
    </w:p>
    <w:p w:rsidR="00073331" w:rsidRPr="00EC70AC" w:rsidRDefault="00073331" w:rsidP="0015767E">
      <w:pPr>
        <w:numPr>
          <w:ilvl w:val="0"/>
          <w:numId w:val="47"/>
        </w:numPr>
        <w:rPr>
          <w:ins w:id="225" w:author="Kim Owen" w:date="2012-09-11T16:52:00Z"/>
        </w:rPr>
      </w:pPr>
      <w:ins w:id="226" w:author="Kim Owen" w:date="2012-09-11T16:52:00Z">
        <w:r w:rsidRPr="00EC70AC">
          <w:t>DET</w:t>
        </w:r>
      </w:ins>
    </w:p>
    <w:p w:rsidR="00073331" w:rsidRPr="00EC70AC" w:rsidRDefault="00073331" w:rsidP="0015767E">
      <w:pPr>
        <w:numPr>
          <w:ilvl w:val="0"/>
          <w:numId w:val="47"/>
        </w:numPr>
        <w:rPr>
          <w:ins w:id="227" w:author="Kim Owen" w:date="2012-09-11T16:52:00Z"/>
        </w:rPr>
      </w:pPr>
      <w:ins w:id="228" w:author="Kim Owen" w:date="2012-09-11T16:52:00Z">
        <w:r w:rsidRPr="00EC70AC">
          <w:t>FNC</w:t>
        </w:r>
      </w:ins>
    </w:p>
    <w:p w:rsidR="00073331" w:rsidRDefault="00073331" w:rsidP="0015767E">
      <w:pPr>
        <w:numPr>
          <w:ilvl w:val="0"/>
          <w:numId w:val="47"/>
        </w:numPr>
        <w:rPr>
          <w:ins w:id="229" w:author="Kim Owen" w:date="2012-09-11T16:57:00Z"/>
        </w:rPr>
      </w:pPr>
      <w:ins w:id="230" w:author="Kim Owen" w:date="2012-09-11T16:52:00Z">
        <w:r w:rsidRPr="00EC70AC">
          <w:t>SDI</w:t>
        </w:r>
      </w:ins>
    </w:p>
    <w:p w:rsidR="0015767E" w:rsidRPr="00EC70AC" w:rsidRDefault="0015767E" w:rsidP="008F606F">
      <w:pPr>
        <w:rPr>
          <w:ins w:id="231" w:author="Kim Owen" w:date="2012-09-11T16:52:00Z"/>
        </w:rPr>
      </w:pPr>
    </w:p>
    <w:p w:rsidR="00073331" w:rsidRPr="00EC70AC" w:rsidRDefault="008F606F" w:rsidP="00073331">
      <w:pPr>
        <w:ind w:left="900" w:hanging="900"/>
        <w:rPr>
          <w:ins w:id="232" w:author="Kim Owen" w:date="2012-09-11T16:52:00Z"/>
          <w:szCs w:val="24"/>
        </w:rPr>
      </w:pPr>
      <w:ins w:id="233" w:author="Kim Owen" w:date="2012-09-11T16:52:00Z">
        <w:r>
          <w:rPr>
            <w:szCs w:val="24"/>
          </w:rPr>
          <w:lastRenderedPageBreak/>
          <w:t xml:space="preserve">NOTE: </w:t>
        </w:r>
      </w:ins>
      <w:ins w:id="234" w:author="Kim Owen" w:date="2012-09-20T11:13:00Z">
        <w:r>
          <w:rPr>
            <w:szCs w:val="24"/>
          </w:rPr>
          <w:tab/>
        </w:r>
      </w:ins>
      <w:ins w:id="235" w:author="Kim Owen" w:date="2012-09-11T16:52:00Z">
        <w:r w:rsidR="00073331" w:rsidRPr="00EC70AC">
          <w:rPr>
            <w:szCs w:val="24"/>
          </w:rPr>
          <w:t xml:space="preserve">If there is an assurance plan in place, more credit can be given to detect protection degradation through applicable and effective visual inspections. </w:t>
        </w:r>
      </w:ins>
    </w:p>
    <w:p w:rsidR="00073331" w:rsidRDefault="00073331" w:rsidP="008F606F">
      <w:pPr>
        <w:autoSpaceDE w:val="0"/>
        <w:autoSpaceDN w:val="0"/>
        <w:adjustRightInd w:val="0"/>
        <w:spacing w:before="240"/>
        <w:ind w:left="900" w:hanging="900"/>
        <w:rPr>
          <w:ins w:id="236" w:author="Kim Owen" w:date="2012-09-11T17:13:00Z"/>
          <w:szCs w:val="24"/>
        </w:rPr>
      </w:pPr>
      <w:ins w:id="237" w:author="Kim Owen" w:date="2012-09-11T16:52:00Z">
        <w:r w:rsidRPr="00EC70AC">
          <w:rPr>
            <w:szCs w:val="24"/>
          </w:rPr>
          <w:t xml:space="preserve">NOTE: </w:t>
        </w:r>
        <w:r w:rsidRPr="00EC70AC">
          <w:rPr>
            <w:szCs w:val="24"/>
          </w:rPr>
          <w:tab/>
          <w:t>At the WG discretion a combination of tasks may be selected. In the case of multiple task selection, the Working Group should consider the cost of the task compared to the effectiveness of the combined tasks taking into consideration the cost of the protection degradation prevented. Consideration of interval to be selected in Step 15 can be used for the evaluation.</w:t>
        </w:r>
      </w:ins>
    </w:p>
    <w:p w:rsidR="002658E8" w:rsidRPr="00EC70AC" w:rsidRDefault="002658E8" w:rsidP="008F606F">
      <w:pPr>
        <w:autoSpaceDE w:val="0"/>
        <w:autoSpaceDN w:val="0"/>
        <w:adjustRightInd w:val="0"/>
        <w:ind w:left="900" w:hanging="900"/>
        <w:rPr>
          <w:ins w:id="238" w:author="Kim Owen" w:date="2012-09-11T16:52:00Z"/>
          <w:szCs w:val="24"/>
        </w:rPr>
      </w:pPr>
    </w:p>
    <w:p w:rsidR="00073331" w:rsidRDefault="00073331" w:rsidP="00073331">
      <w:pPr>
        <w:rPr>
          <w:ins w:id="239" w:author="Kim Owen" w:date="2012-09-11T16:54:00Z"/>
          <w:b/>
        </w:rPr>
      </w:pPr>
      <w:ins w:id="240" w:author="Kim Owen" w:date="2012-09-11T16:52:00Z">
        <w:r w:rsidRPr="00EC70AC">
          <w:rPr>
            <w:b/>
          </w:rPr>
          <w:t>Step 13: Could disassembly significantly degrade the installation or impede ability to detect degrad</w:t>
        </w:r>
        <w:r w:rsidR="008F606F">
          <w:rPr>
            <w:b/>
          </w:rPr>
          <w:t>ation? If not, select a task.</w:t>
        </w:r>
      </w:ins>
    </w:p>
    <w:p w:rsidR="00073331" w:rsidRPr="008F606F" w:rsidRDefault="00073331" w:rsidP="00073331">
      <w:pPr>
        <w:rPr>
          <w:ins w:id="241" w:author="Kim Owen" w:date="2012-09-11T16:52:00Z"/>
        </w:rPr>
      </w:pPr>
    </w:p>
    <w:p w:rsidR="00073331" w:rsidRDefault="00073331" w:rsidP="00073331">
      <w:pPr>
        <w:rPr>
          <w:ins w:id="242" w:author="Kim Owen" w:date="2012-09-11T16:54:00Z"/>
        </w:rPr>
      </w:pPr>
      <w:ins w:id="243" w:author="Kim Owen" w:date="2012-09-11T16:52:00Z">
        <w:r w:rsidRPr="00EC70AC">
          <w:t>Accomplish an assessment of the effects of disassembly and compare the installation’s probability for degradation, versus the effect of the disassembly. Also, consider if disassembly would negatively affect the ability to detect the protection degradation.</w:t>
        </w:r>
      </w:ins>
    </w:p>
    <w:p w:rsidR="00073331" w:rsidRPr="00EC70AC" w:rsidRDefault="00073331" w:rsidP="00073331">
      <w:pPr>
        <w:rPr>
          <w:ins w:id="244" w:author="Kim Owen" w:date="2012-09-11T16:52:00Z"/>
        </w:rPr>
      </w:pPr>
    </w:p>
    <w:p w:rsidR="00073331" w:rsidRDefault="00073331" w:rsidP="00073331">
      <w:pPr>
        <w:rPr>
          <w:ins w:id="245" w:author="Kim Owen" w:date="2012-09-11T16:57:00Z"/>
        </w:rPr>
      </w:pPr>
      <w:ins w:id="246" w:author="Kim Owen" w:date="2012-09-11T16:52:00Z">
        <w:r w:rsidRPr="00EC70AC">
          <w:t>If this assessment shows a task is applicable and effective with disassembly, then select from the following and proceed to Step 15:</w:t>
        </w:r>
      </w:ins>
    </w:p>
    <w:p w:rsidR="0015767E" w:rsidRPr="00EC70AC" w:rsidRDefault="0015767E" w:rsidP="00073331">
      <w:pPr>
        <w:rPr>
          <w:ins w:id="247" w:author="Kim Owen" w:date="2012-09-11T16:52:00Z"/>
        </w:rPr>
      </w:pPr>
    </w:p>
    <w:p w:rsidR="00073331" w:rsidRPr="00EC70AC" w:rsidRDefault="00073331" w:rsidP="0015767E">
      <w:pPr>
        <w:numPr>
          <w:ilvl w:val="0"/>
          <w:numId w:val="54"/>
        </w:numPr>
        <w:rPr>
          <w:ins w:id="248" w:author="Kim Owen" w:date="2012-09-11T16:52:00Z"/>
        </w:rPr>
      </w:pPr>
      <w:ins w:id="249" w:author="Kim Owen" w:date="2012-09-11T16:52:00Z">
        <w:r w:rsidRPr="00EC70AC">
          <w:t>GVI</w:t>
        </w:r>
      </w:ins>
    </w:p>
    <w:p w:rsidR="00073331" w:rsidRPr="00EC70AC" w:rsidRDefault="00073331" w:rsidP="0015767E">
      <w:pPr>
        <w:numPr>
          <w:ilvl w:val="0"/>
          <w:numId w:val="54"/>
        </w:numPr>
        <w:rPr>
          <w:ins w:id="250" w:author="Kim Owen" w:date="2012-09-11T16:52:00Z"/>
        </w:rPr>
      </w:pPr>
      <w:ins w:id="251" w:author="Kim Owen" w:date="2012-09-11T16:52:00Z">
        <w:r w:rsidRPr="00EC70AC">
          <w:t>DET</w:t>
        </w:r>
      </w:ins>
    </w:p>
    <w:p w:rsidR="00073331" w:rsidRPr="00EC70AC" w:rsidRDefault="00073331" w:rsidP="0015767E">
      <w:pPr>
        <w:numPr>
          <w:ilvl w:val="0"/>
          <w:numId w:val="54"/>
        </w:numPr>
        <w:rPr>
          <w:ins w:id="252" w:author="Kim Owen" w:date="2012-09-11T16:52:00Z"/>
        </w:rPr>
      </w:pPr>
      <w:ins w:id="253" w:author="Kim Owen" w:date="2012-09-11T16:52:00Z">
        <w:r w:rsidRPr="00EC70AC">
          <w:t>FNC</w:t>
        </w:r>
      </w:ins>
    </w:p>
    <w:p w:rsidR="00073331" w:rsidRPr="00EC70AC" w:rsidRDefault="00073331" w:rsidP="0015767E">
      <w:pPr>
        <w:numPr>
          <w:ilvl w:val="0"/>
          <w:numId w:val="54"/>
        </w:numPr>
        <w:rPr>
          <w:ins w:id="254" w:author="Kim Owen" w:date="2012-09-11T16:52:00Z"/>
        </w:rPr>
      </w:pPr>
      <w:ins w:id="255" w:author="Kim Owen" w:date="2012-09-11T16:52:00Z">
        <w:r w:rsidRPr="00EC70AC">
          <w:t>SDI</w:t>
        </w:r>
      </w:ins>
    </w:p>
    <w:p w:rsidR="00073331" w:rsidRPr="00EC70AC" w:rsidRDefault="00073331" w:rsidP="0015767E">
      <w:pPr>
        <w:numPr>
          <w:ilvl w:val="0"/>
          <w:numId w:val="54"/>
        </w:numPr>
        <w:rPr>
          <w:ins w:id="256" w:author="Kim Owen" w:date="2012-09-11T16:52:00Z"/>
        </w:rPr>
      </w:pPr>
      <w:ins w:id="257" w:author="Kim Owen" w:date="2012-09-11T16:52:00Z">
        <w:r w:rsidRPr="00EC70AC">
          <w:t>RST</w:t>
        </w:r>
      </w:ins>
    </w:p>
    <w:p w:rsidR="00073331" w:rsidRPr="00EC70AC" w:rsidRDefault="00073331" w:rsidP="0015767E">
      <w:pPr>
        <w:numPr>
          <w:ilvl w:val="0"/>
          <w:numId w:val="54"/>
        </w:numPr>
        <w:rPr>
          <w:ins w:id="258" w:author="Kim Owen" w:date="2012-09-11T16:52:00Z"/>
        </w:rPr>
      </w:pPr>
      <w:ins w:id="259" w:author="Kim Owen" w:date="2012-09-11T16:52:00Z">
        <w:r w:rsidRPr="00EC70AC">
          <w:t>DIS</w:t>
        </w:r>
      </w:ins>
    </w:p>
    <w:p w:rsidR="0015767E" w:rsidRDefault="0015767E" w:rsidP="00073331">
      <w:pPr>
        <w:rPr>
          <w:ins w:id="260" w:author="Kim Owen" w:date="2012-09-11T16:57:00Z"/>
        </w:rPr>
      </w:pPr>
    </w:p>
    <w:p w:rsidR="00073331" w:rsidRDefault="00073331" w:rsidP="00073331">
      <w:pPr>
        <w:rPr>
          <w:ins w:id="261" w:author="Kim Owen" w:date="2012-09-11T16:54:00Z"/>
        </w:rPr>
      </w:pPr>
      <w:ins w:id="262" w:author="Kim Owen" w:date="2012-09-11T16:52:00Z">
        <w:r w:rsidRPr="00EC70AC">
          <w:t>If assessment shows that the negative effects of disassembly outweigh the benefits of maintenance proceed to Step 14.</w:t>
        </w:r>
      </w:ins>
    </w:p>
    <w:p w:rsidR="00073331" w:rsidRPr="00EC70AC" w:rsidRDefault="00073331" w:rsidP="00073331">
      <w:pPr>
        <w:rPr>
          <w:ins w:id="263" w:author="Kim Owen" w:date="2012-09-11T16:52:00Z"/>
        </w:rPr>
      </w:pPr>
    </w:p>
    <w:p w:rsidR="00073331" w:rsidRDefault="008F606F" w:rsidP="00073331">
      <w:pPr>
        <w:ind w:left="720" w:hanging="720"/>
        <w:rPr>
          <w:ins w:id="264" w:author="Kim Owen" w:date="2012-09-11T16:54:00Z"/>
          <w:szCs w:val="24"/>
        </w:rPr>
      </w:pPr>
      <w:ins w:id="265" w:author="Kim Owen" w:date="2012-09-11T16:52:00Z">
        <w:r>
          <w:rPr>
            <w:szCs w:val="24"/>
          </w:rPr>
          <w:t>NOTE:</w:t>
        </w:r>
      </w:ins>
      <w:ins w:id="266" w:author="Kim Owen" w:date="2012-09-20T11:15:00Z">
        <w:r>
          <w:rPr>
            <w:szCs w:val="24"/>
          </w:rPr>
          <w:tab/>
        </w:r>
      </w:ins>
      <w:ins w:id="267" w:author="Kim Owen" w:date="2012-09-11T16:52:00Z">
        <w:r w:rsidR="00073331" w:rsidRPr="00EC70AC">
          <w:rPr>
            <w:szCs w:val="24"/>
          </w:rPr>
          <w:t xml:space="preserve">If there is an assurance plan in place, more credit can be given to detect protection degradation through applicable and effective visual inspections. </w:t>
        </w:r>
      </w:ins>
    </w:p>
    <w:p w:rsidR="00073331" w:rsidRPr="00EC70AC" w:rsidRDefault="00073331" w:rsidP="00073331">
      <w:pPr>
        <w:ind w:left="720" w:hanging="720"/>
        <w:rPr>
          <w:ins w:id="268" w:author="Kim Owen" w:date="2012-09-11T16:52:00Z"/>
          <w:szCs w:val="24"/>
        </w:rPr>
      </w:pPr>
    </w:p>
    <w:p w:rsidR="00073331" w:rsidRDefault="008F606F" w:rsidP="00073331">
      <w:pPr>
        <w:ind w:left="720" w:hanging="720"/>
        <w:rPr>
          <w:ins w:id="269" w:author="Kim Owen" w:date="2012-09-11T16:54:00Z"/>
          <w:szCs w:val="24"/>
        </w:rPr>
      </w:pPr>
      <w:ins w:id="270" w:author="Kim Owen" w:date="2012-09-11T16:52:00Z">
        <w:r>
          <w:rPr>
            <w:szCs w:val="24"/>
          </w:rPr>
          <w:t>NOTE:</w:t>
        </w:r>
      </w:ins>
      <w:ins w:id="271" w:author="Kim Owen" w:date="2012-09-20T11:15:00Z">
        <w:r>
          <w:rPr>
            <w:szCs w:val="24"/>
          </w:rPr>
          <w:tab/>
        </w:r>
      </w:ins>
      <w:ins w:id="272" w:author="Kim Owen" w:date="2012-09-11T16:52:00Z">
        <w:r w:rsidR="00073331" w:rsidRPr="00EC70AC">
          <w:rPr>
            <w:szCs w:val="24"/>
          </w:rPr>
          <w:t>At the WG discretion, a combination of tasks may be selected. In the case of multiple task selection, the Working Group should consider the cost of the task taking into consideration the effectiveness of the combined tasks compared to the cost of the protection degradation prevented. Consideration of interval to be selected in Step 15 can be used for the evaluation.</w:t>
        </w:r>
      </w:ins>
    </w:p>
    <w:p w:rsidR="00073331" w:rsidRPr="00EC70AC" w:rsidRDefault="00073331" w:rsidP="00073331">
      <w:pPr>
        <w:ind w:left="720" w:hanging="720"/>
        <w:rPr>
          <w:ins w:id="273" w:author="Kim Owen" w:date="2012-09-11T16:52:00Z"/>
          <w:szCs w:val="24"/>
        </w:rPr>
      </w:pPr>
    </w:p>
    <w:p w:rsidR="00073331" w:rsidRDefault="00073331" w:rsidP="00073331">
      <w:pPr>
        <w:rPr>
          <w:ins w:id="274" w:author="Kim Owen" w:date="2012-09-11T16:54:00Z"/>
          <w:b/>
        </w:rPr>
      </w:pPr>
      <w:ins w:id="275" w:author="Kim Owen" w:date="2012-09-11T16:52:00Z">
        <w:r w:rsidRPr="00EC70AC">
          <w:rPr>
            <w:b/>
          </w:rPr>
          <w:t xml:space="preserve">Step 14: Consider redesign or justify no task selected. </w:t>
        </w:r>
      </w:ins>
    </w:p>
    <w:p w:rsidR="00073331" w:rsidRPr="00EC70AC" w:rsidRDefault="00073331" w:rsidP="00073331">
      <w:pPr>
        <w:rPr>
          <w:ins w:id="276" w:author="Kim Owen" w:date="2012-09-11T16:52:00Z"/>
          <w:b/>
        </w:rPr>
      </w:pPr>
    </w:p>
    <w:p w:rsidR="00073331" w:rsidRDefault="00073331" w:rsidP="00073331">
      <w:pPr>
        <w:rPr>
          <w:ins w:id="277" w:author="Kim Owen" w:date="2012-09-11T16:55:00Z"/>
        </w:rPr>
      </w:pPr>
      <w:ins w:id="278" w:author="Kim Owen" w:date="2012-09-11T16:52:00Z">
        <w:r w:rsidRPr="00EC70AC">
          <w:t xml:space="preserve">Consideration by the working group of the risks associated with disassembly results in redesign or no task selected. The possibility for a redesign is assessed by the OEM and results are provided to the Working Group. </w:t>
        </w:r>
      </w:ins>
    </w:p>
    <w:p w:rsidR="00073331" w:rsidRPr="00EC70AC" w:rsidRDefault="00073331" w:rsidP="00073331">
      <w:pPr>
        <w:rPr>
          <w:ins w:id="279" w:author="Kim Owen" w:date="2012-09-11T16:52:00Z"/>
        </w:rPr>
      </w:pPr>
    </w:p>
    <w:p w:rsidR="00073331" w:rsidRDefault="00073331" w:rsidP="00073331">
      <w:pPr>
        <w:rPr>
          <w:ins w:id="280" w:author="Kim Owen" w:date="2012-09-11T16:55:00Z"/>
          <w:b/>
        </w:rPr>
      </w:pPr>
      <w:ins w:id="281" w:author="Kim Owen" w:date="2012-09-11T16:52:00Z">
        <w:r w:rsidRPr="00EC70AC">
          <w:rPr>
            <w:b/>
          </w:rPr>
          <w:t>Step 15: Fo</w:t>
        </w:r>
        <w:r w:rsidR="008F606F">
          <w:rPr>
            <w:b/>
          </w:rPr>
          <w:t xml:space="preserve">r all tasks selected, identify </w:t>
        </w:r>
        <w:r w:rsidRPr="00EC70AC">
          <w:rPr>
            <w:b/>
          </w:rPr>
          <w:t>the interval applicable for detecting potential degradation</w:t>
        </w:r>
      </w:ins>
    </w:p>
    <w:p w:rsidR="00073331" w:rsidRPr="00EC70AC" w:rsidRDefault="00073331" w:rsidP="00073331">
      <w:pPr>
        <w:rPr>
          <w:ins w:id="282" w:author="Kim Owen" w:date="2012-09-11T16:52:00Z"/>
          <w:b/>
        </w:rPr>
      </w:pPr>
    </w:p>
    <w:p w:rsidR="00073331" w:rsidRDefault="00073331" w:rsidP="00073331">
      <w:pPr>
        <w:rPr>
          <w:ins w:id="283" w:author="Kim Owen" w:date="2012-09-11T16:55:00Z"/>
        </w:rPr>
      </w:pPr>
      <w:ins w:id="284" w:author="Kim Owen" w:date="2012-09-11T16:52:00Z">
        <w:r w:rsidRPr="00EC70AC">
          <w:t>To determine the maintenance task interval, the Working Group considers the impact of the ED/AD threat</w:t>
        </w:r>
      </w:ins>
      <w:ins w:id="285" w:author="Kim Owen" w:date="2012-09-20T11:41:00Z">
        <w:r w:rsidR="00B65C7D">
          <w:t xml:space="preserve"> </w:t>
        </w:r>
      </w:ins>
      <w:ins w:id="286" w:author="Kim Owen" w:date="2012-09-11T16:52:00Z">
        <w:r w:rsidRPr="00EC70AC">
          <w:t xml:space="preserve">on the protection characteristics using best judgment and available information of expected degradation. </w:t>
        </w:r>
      </w:ins>
    </w:p>
    <w:p w:rsidR="00073331" w:rsidRPr="00EC70AC" w:rsidRDefault="00073331" w:rsidP="00073331">
      <w:pPr>
        <w:rPr>
          <w:ins w:id="287" w:author="Kim Owen" w:date="2012-09-11T16:52:00Z"/>
        </w:rPr>
      </w:pPr>
    </w:p>
    <w:p w:rsidR="00073331" w:rsidRDefault="00073331" w:rsidP="00073331">
      <w:pPr>
        <w:rPr>
          <w:ins w:id="288" w:author="Kim Owen" w:date="2012-09-11T16:55:00Z"/>
          <w:b/>
        </w:rPr>
      </w:pPr>
      <w:ins w:id="289" w:author="Kim Owen" w:date="2012-09-11T16:52:00Z">
        <w:r w:rsidRPr="00EC70AC">
          <w:rPr>
            <w:b/>
          </w:rPr>
          <w:t xml:space="preserve">Step 16: Is there a Protection Assurance Plan (or equivalent validation program)? </w:t>
        </w:r>
      </w:ins>
    </w:p>
    <w:p w:rsidR="00073331" w:rsidRPr="00EC70AC" w:rsidRDefault="00073331" w:rsidP="00073331">
      <w:pPr>
        <w:rPr>
          <w:ins w:id="290" w:author="Kim Owen" w:date="2012-09-11T16:52:00Z"/>
          <w:b/>
        </w:rPr>
      </w:pPr>
    </w:p>
    <w:p w:rsidR="00073331" w:rsidRDefault="00073331" w:rsidP="00073331">
      <w:pPr>
        <w:rPr>
          <w:ins w:id="291" w:author="Kim Owen" w:date="2012-09-11T16:55:00Z"/>
        </w:rPr>
      </w:pPr>
      <w:ins w:id="292" w:author="Kim Owen" w:date="2012-09-11T16:52:00Z">
        <w:r w:rsidRPr="00EC70AC">
          <w:t>OEM to provide details to the Working</w:t>
        </w:r>
      </w:ins>
      <w:ins w:id="293" w:author="Kim Owen" w:date="2012-09-20T11:30:00Z">
        <w:r w:rsidR="003E7E55">
          <w:t xml:space="preserve"> </w:t>
        </w:r>
      </w:ins>
      <w:ins w:id="294" w:author="Kim Owen" w:date="2012-09-11T16:52:00Z">
        <w:r w:rsidRPr="00EC70AC">
          <w:t>Group, may include summary of anticipated test methodologies, sample size details, and general information on type and number of test points.</w:t>
        </w:r>
      </w:ins>
    </w:p>
    <w:p w:rsidR="00073331" w:rsidRPr="00EC70AC" w:rsidRDefault="00073331" w:rsidP="00073331">
      <w:pPr>
        <w:rPr>
          <w:ins w:id="295" w:author="Kim Owen" w:date="2012-09-11T16:52:00Z"/>
        </w:rPr>
      </w:pPr>
    </w:p>
    <w:p w:rsidR="00073331" w:rsidRDefault="00073331" w:rsidP="00073331">
      <w:pPr>
        <w:rPr>
          <w:ins w:id="296" w:author="Kim Owen" w:date="2012-09-11T16:55:00Z"/>
          <w:b/>
        </w:rPr>
      </w:pPr>
      <w:ins w:id="297" w:author="Kim Owen" w:date="2012-09-11T16:52:00Z">
        <w:r w:rsidRPr="00EC70AC">
          <w:rPr>
            <w:b/>
          </w:rPr>
          <w:t xml:space="preserve">Step 17: Does a Protection Assurance Plan (or equivalent validation program) task sufficiently cover the intent of the dedicated task? </w:t>
        </w:r>
      </w:ins>
    </w:p>
    <w:p w:rsidR="00073331" w:rsidRPr="00EC70AC" w:rsidRDefault="00073331" w:rsidP="00073331">
      <w:pPr>
        <w:rPr>
          <w:ins w:id="298" w:author="Kim Owen" w:date="2012-09-11T16:52:00Z"/>
          <w:b/>
        </w:rPr>
      </w:pPr>
    </w:p>
    <w:p w:rsidR="00073331" w:rsidRDefault="00073331" w:rsidP="00073331">
      <w:pPr>
        <w:rPr>
          <w:ins w:id="299" w:author="Kim Owen" w:date="2012-09-11T16:55:00Z"/>
        </w:rPr>
      </w:pPr>
      <w:ins w:id="300" w:author="Kim Owen" w:date="2012-09-11T16:52:00Z">
        <w:r w:rsidRPr="00EC70AC">
          <w:t>OEM must provide details in the Protection Assurance Plan to satisfy the working group that the degradation concern is sufficiently covered.  If need for task is based on unfavorable in-service experience it is not a candidate for coverage by the Protection Assurance Plan.</w:t>
        </w:r>
      </w:ins>
    </w:p>
    <w:p w:rsidR="00073331" w:rsidRPr="00EC70AC" w:rsidRDefault="00073331" w:rsidP="00073331">
      <w:pPr>
        <w:rPr>
          <w:ins w:id="301" w:author="Kim Owen" w:date="2012-09-11T16:52:00Z"/>
        </w:rPr>
      </w:pPr>
    </w:p>
    <w:p w:rsidR="00073331" w:rsidRDefault="00073331" w:rsidP="00073331">
      <w:pPr>
        <w:rPr>
          <w:ins w:id="302" w:author="Kim Owen" w:date="2012-09-11T16:55:00Z"/>
          <w:b/>
        </w:rPr>
      </w:pPr>
      <w:ins w:id="303" w:author="Kim Owen" w:date="2012-09-11T16:52:00Z">
        <w:r w:rsidRPr="00EC70AC">
          <w:rPr>
            <w:b/>
          </w:rPr>
          <w:t xml:space="preserve">Step 18: Submit standalone task determined for inclusion in MRBR. </w:t>
        </w:r>
      </w:ins>
    </w:p>
    <w:p w:rsidR="00073331" w:rsidRPr="00EC70AC" w:rsidRDefault="00073331" w:rsidP="00073331">
      <w:pPr>
        <w:rPr>
          <w:ins w:id="304" w:author="Kim Owen" w:date="2012-09-11T16:52:00Z"/>
          <w:b/>
        </w:rPr>
      </w:pPr>
    </w:p>
    <w:p w:rsidR="00073331" w:rsidRDefault="00073331" w:rsidP="00073331">
      <w:pPr>
        <w:autoSpaceDE w:val="0"/>
        <w:autoSpaceDN w:val="0"/>
        <w:adjustRightInd w:val="0"/>
        <w:rPr>
          <w:ins w:id="305" w:author="Kim Owen" w:date="2012-09-17T16:24:00Z"/>
          <w:szCs w:val="22"/>
        </w:rPr>
      </w:pPr>
      <w:ins w:id="306" w:author="Kim Owen" w:date="2012-09-11T16:52:00Z">
        <w:r w:rsidRPr="00EC70AC">
          <w:rPr>
            <w:szCs w:val="22"/>
          </w:rPr>
          <w:t xml:space="preserve">All </w:t>
        </w:r>
      </w:ins>
      <w:ins w:id="307" w:author="Kim Owen" w:date="2012-09-20T10:51:00Z">
        <w:r w:rsidR="000F0C58">
          <w:rPr>
            <w:szCs w:val="22"/>
          </w:rPr>
          <w:t>L/HIRF</w:t>
        </w:r>
      </w:ins>
      <w:ins w:id="308" w:author="Kim Owen" w:date="2012-09-11T16:52:00Z">
        <w:r w:rsidRPr="00EC70AC">
          <w:rPr>
            <w:szCs w:val="22"/>
          </w:rPr>
          <w:t>-derived stand-alone tasks should be uniquely identified in the MRBR for traceability during future changes.</w:t>
        </w:r>
      </w:ins>
    </w:p>
    <w:p w:rsidR="00DC078A" w:rsidRDefault="00DC078A" w:rsidP="00073331">
      <w:pPr>
        <w:autoSpaceDE w:val="0"/>
        <w:autoSpaceDN w:val="0"/>
        <w:adjustRightInd w:val="0"/>
        <w:rPr>
          <w:ins w:id="309" w:author="Kim Owen" w:date="2012-09-17T16:24:00Z"/>
          <w:szCs w:val="22"/>
        </w:rPr>
      </w:pPr>
    </w:p>
    <w:p w:rsidR="00DC078A" w:rsidRPr="00EC70AC" w:rsidRDefault="00DC078A" w:rsidP="00073331">
      <w:pPr>
        <w:autoSpaceDE w:val="0"/>
        <w:autoSpaceDN w:val="0"/>
        <w:adjustRightInd w:val="0"/>
        <w:rPr>
          <w:ins w:id="310" w:author="Kim Owen" w:date="2012-09-11T16:52:00Z"/>
          <w:szCs w:val="22"/>
        </w:rPr>
      </w:pPr>
      <w:ins w:id="311" w:author="Kim Owen" w:date="2012-09-17T16:24:00Z">
        <w:r>
          <w:t>Once the analysis is completed, the resulting maintenance tasks and intervals for all L/HIRF systems are submitted to the ISC for approval and inclusion in the MRB Report proposal.</w:t>
        </w:r>
      </w:ins>
    </w:p>
    <w:p w:rsidR="00073331" w:rsidRPr="00EC70AC" w:rsidRDefault="00073331" w:rsidP="00073331">
      <w:pPr>
        <w:autoSpaceDE w:val="0"/>
        <w:autoSpaceDN w:val="0"/>
        <w:adjustRightInd w:val="0"/>
        <w:rPr>
          <w:ins w:id="312" w:author="Kim Owen" w:date="2012-09-11T16:52:00Z"/>
          <w:rFonts w:ascii="TimesNewRoman" w:hAnsi="TimesNewRoman" w:cs="TimesNewRoman"/>
          <w:sz w:val="20"/>
        </w:rPr>
      </w:pPr>
    </w:p>
    <w:p w:rsidR="00073331" w:rsidRDefault="00073331" w:rsidP="00073331">
      <w:pPr>
        <w:rPr>
          <w:ins w:id="313" w:author="Kim Owen" w:date="2012-09-11T16:56:00Z"/>
          <w:b/>
        </w:rPr>
      </w:pPr>
      <w:ins w:id="314" w:author="Kim Owen" w:date="2012-09-11T16:52:00Z">
        <w:r w:rsidRPr="00EC70AC">
          <w:rPr>
            <w:b/>
          </w:rPr>
          <w:t>Step 19: No standalone task required, monitor with Protection Assurance Plan (or equivalent validation program)</w:t>
        </w:r>
      </w:ins>
    </w:p>
    <w:p w:rsidR="00073331" w:rsidRPr="00EC70AC" w:rsidRDefault="00073331" w:rsidP="00073331">
      <w:pPr>
        <w:rPr>
          <w:ins w:id="315" w:author="Kim Owen" w:date="2012-09-11T16:52:00Z"/>
          <w:b/>
        </w:rPr>
      </w:pPr>
    </w:p>
    <w:p w:rsidR="00073331" w:rsidRDefault="00073331" w:rsidP="00073331">
      <w:pPr>
        <w:rPr>
          <w:ins w:id="316" w:author="Kim Owen" w:date="2012-09-17T16:21:00Z"/>
        </w:rPr>
      </w:pPr>
      <w:ins w:id="317" w:author="Kim Owen" w:date="2012-09-11T16:52:00Z">
        <w:r w:rsidRPr="00EC70AC">
          <w:t>OEM must ensure traceability of all dedicated tasks covered by the Protection Assurance Plan, until Engineering and the ISC have agreed sufficient data has been collected to determine permanent disposition of the recommended dedicated task.</w:t>
        </w:r>
      </w:ins>
    </w:p>
    <w:p w:rsidR="00890531" w:rsidRPr="00EC70AC" w:rsidRDefault="00890531" w:rsidP="00073331">
      <w:pPr>
        <w:rPr>
          <w:ins w:id="318" w:author="Kim Owen" w:date="2012-09-11T16:52:00Z"/>
        </w:rPr>
      </w:pPr>
    </w:p>
    <w:p w:rsidR="00073331" w:rsidRPr="00EC70AC" w:rsidRDefault="00073331" w:rsidP="00073331">
      <w:pPr>
        <w:ind w:left="720" w:hanging="720"/>
        <w:rPr>
          <w:ins w:id="319" w:author="Kim Owen" w:date="2012-09-11T16:52:00Z"/>
        </w:rPr>
      </w:pPr>
      <w:ins w:id="320" w:author="Kim Owen" w:date="2012-09-11T16:52:00Z">
        <w:r w:rsidRPr="00EC70AC">
          <w:t>NOTE:</w:t>
        </w:r>
        <w:r w:rsidRPr="00EC70AC">
          <w:tab/>
          <w:t xml:space="preserve"> If Protection Assurance Plan is discontinued, OEM has responsibility to either use the collected data to support “No dedicated task required” or to institute the original dedicated task into the maintenance program.</w:t>
        </w:r>
      </w:ins>
    </w:p>
    <w:p w:rsidR="003A49AD" w:rsidRPr="00DD493E" w:rsidRDefault="003A49AD" w:rsidP="00636A28">
      <w:pPr>
        <w:ind w:right="-576"/>
      </w:pPr>
    </w:p>
    <w:p w:rsidR="006825B5" w:rsidRDefault="006825B5" w:rsidP="006825B5">
      <w:pPr>
        <w:pStyle w:val="ATAFigureTitle"/>
        <w:rPr>
          <w:ins w:id="321" w:author="Kim Owen" w:date="2012-09-11T17:04:00Z"/>
        </w:rPr>
      </w:pPr>
      <w:r>
        <w:lastRenderedPageBreak/>
        <w:t xml:space="preserve">Figure 2-6-1.3 L/HIRF </w:t>
      </w:r>
      <w:del w:id="322" w:author="Kim Owen" w:date="2012-09-17T16:17:00Z">
        <w:r w:rsidDel="00890531">
          <w:delText>Process Flowchart</w:delText>
        </w:r>
      </w:del>
      <w:ins w:id="323" w:author="Kim Owen" w:date="2012-09-17T16:17:00Z">
        <w:r w:rsidR="00890531">
          <w:t>Analysis Methodology Logic Diagram</w:t>
        </w:r>
      </w:ins>
    </w:p>
    <w:p w:rsidR="004966BA" w:rsidRDefault="004966BA" w:rsidP="006825B5">
      <w:pPr>
        <w:pStyle w:val="ATAFigureTitle"/>
        <w:rPr>
          <w:ins w:id="324" w:author="Kim Owen" w:date="2012-09-11T17:05:00Z"/>
        </w:rPr>
      </w:pPr>
      <w:ins w:id="325" w:author="Kim Owen" w:date="2012-09-11T17:05:00Z">
        <w:r>
          <w:object w:dxaOrig="8482" w:dyaOrig="8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4pt;height:427.7pt" o:ole="">
              <v:imagedata r:id="rId9" o:title=""/>
            </v:shape>
            <o:OLEObject Type="Embed" ProgID="Visio.Drawing.11" ShapeID="_x0000_i1025" DrawAspect="Content" ObjectID="_1414048358" r:id="rId10"/>
          </w:object>
        </w:r>
      </w:ins>
    </w:p>
    <w:p w:rsidR="004966BA" w:rsidRDefault="00A1440D" w:rsidP="006825B5">
      <w:pPr>
        <w:pStyle w:val="ATAFigureTitle"/>
      </w:pPr>
      <w:ins w:id="326" w:author="Kim Owen" w:date="2012-09-20T11:00:00Z">
        <w:r w:rsidRPr="00A1440D">
          <w:lastRenderedPageBreak/>
          <w:t xml:space="preserve"> </w:t>
        </w:r>
      </w:ins>
      <w:ins w:id="327" w:author="Kim Owen" w:date="2012-09-20T11:00:00Z">
        <w:r>
          <w:object w:dxaOrig="10041" w:dyaOrig="15087">
            <v:shape id="_x0000_i1026" type="#_x0000_t75" style="width:430.95pt;height:9in" o:ole="">
              <v:imagedata r:id="rId11" o:title=""/>
            </v:shape>
            <o:OLEObject Type="Embed" ProgID="Visio.Drawing.11" ShapeID="_x0000_i1026" DrawAspect="Content" ObjectID="_1414048359" r:id="rId12"/>
          </w:object>
        </w:r>
      </w:ins>
    </w:p>
    <w:p w:rsidR="006825B5" w:rsidDel="008F606F" w:rsidRDefault="008C7AD7" w:rsidP="00A16B87">
      <w:pPr>
        <w:pStyle w:val="ATAGraphicIns"/>
        <w:rPr>
          <w:del w:id="328" w:author="Kim Owen" w:date="2012-09-20T11:17:00Z"/>
          <w:noProof/>
        </w:rPr>
      </w:pPr>
      <w:del w:id="329" w:author="Kim Owen" w:date="2012-09-11T17:04:00Z">
        <w:r>
          <w:rPr>
            <w:rFonts w:ascii="Times New Roman" w:hAnsi="Times New Roman" w:cs="Times New Roman"/>
            <w:noProof/>
            <w:color w:val="auto"/>
            <w:sz w:val="24"/>
            <w:szCs w:val="20"/>
            <w:rPrChange w:id="330">
              <w:rPr>
                <w:noProof/>
              </w:rPr>
            </w:rPrChange>
          </w:rPr>
          <w:lastRenderedPageBreak/>
          <w:drawing>
            <wp:inline distT="0" distB="0" distL="0" distR="0">
              <wp:extent cx="6815455" cy="7633970"/>
              <wp:effectExtent l="19050" t="0" r="444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15455" cy="7633970"/>
                      </a:xfrm>
                      <a:prstGeom prst="rect">
                        <a:avLst/>
                      </a:prstGeom>
                      <a:noFill/>
                      <a:ln>
                        <a:noFill/>
                      </a:ln>
                    </pic:spPr>
                  </pic:pic>
                </a:graphicData>
              </a:graphic>
            </wp:inline>
          </w:drawing>
        </w:r>
      </w:del>
    </w:p>
    <w:p w:rsidR="00825C13" w:rsidDel="008F606F" w:rsidRDefault="00825C13" w:rsidP="006825B5">
      <w:pPr>
        <w:pStyle w:val="ATAGraphicIns"/>
        <w:rPr>
          <w:del w:id="331" w:author="Kim Owen" w:date="2012-09-20T11:17:00Z"/>
        </w:rPr>
      </w:pPr>
    </w:p>
    <w:p w:rsidR="00305CBC" w:rsidDel="008F606F" w:rsidRDefault="006825B5" w:rsidP="00BA2C86">
      <w:pPr>
        <w:pStyle w:val="ATAH1"/>
        <w:numPr>
          <w:ilvl w:val="0"/>
          <w:numId w:val="0"/>
        </w:numPr>
        <w:rPr>
          <w:del w:id="332" w:author="Kim Owen" w:date="2012-09-20T11:17:00Z"/>
        </w:rPr>
      </w:pPr>
      <w:del w:id="333" w:author="Kim Owen" w:date="2012-09-20T11:17:00Z">
        <w:r w:rsidDel="008F606F">
          <w:br w:type="page"/>
        </w:r>
      </w:del>
      <w:bookmarkStart w:id="334" w:name="_Toc303067178"/>
      <w:del w:id="335" w:author="Kim Owen" w:date="2012-09-17T16:23:00Z">
        <w:r w:rsidR="00305CBC" w:rsidDel="00DC078A">
          <w:lastRenderedPageBreak/>
          <w:delText>Analysis Approval</w:delText>
        </w:r>
      </w:del>
      <w:bookmarkEnd w:id="334"/>
    </w:p>
    <w:p w:rsidR="00305CBC" w:rsidRDefault="00305CBC" w:rsidP="0031454E">
      <w:pPr>
        <w:pStyle w:val="ATAParaText"/>
      </w:pPr>
      <w:del w:id="336" w:author="Kim Owen" w:date="2012-09-17T16:24:00Z">
        <w:r w:rsidDel="00DC078A">
          <w:delText>Once the analysis is completed, the resulting maintenance tasks and intervals for all L/HIRF systems are submitted to the ISC for approval and inclusion in the MRB Report proposal.</w:delText>
        </w:r>
      </w:del>
    </w:p>
    <w:p w:rsidR="00305CBC" w:rsidRDefault="00305CBC" w:rsidP="001A0E19">
      <w:pPr>
        <w:pStyle w:val="ATAChapter"/>
        <w:numPr>
          <w:ilvl w:val="0"/>
          <w:numId w:val="0"/>
        </w:numPr>
      </w:pPr>
      <w:bookmarkStart w:id="337" w:name="Figure_2-6-2.1"/>
      <w:bookmarkStart w:id="338" w:name="Appendix_A"/>
      <w:bookmarkStart w:id="339" w:name="_Toc303067179"/>
      <w:bookmarkEnd w:id="337"/>
      <w:r>
        <w:rPr>
          <w:rFonts w:hAnsi="Times New Roman" w:cs="Times New Roman"/>
          <w:bCs/>
          <w:szCs w:val="24"/>
        </w:rPr>
        <w:lastRenderedPageBreak/>
        <w:t>Appendix A.</w:t>
      </w:r>
      <w:r>
        <w:rPr>
          <w:rFonts w:hAnsi="Times New Roman" w:cs="Times New Roman"/>
          <w:bCs/>
          <w:szCs w:val="24"/>
        </w:rPr>
        <w:tab/>
        <w:t>Glossary</w:t>
      </w:r>
      <w:bookmarkEnd w:id="338"/>
      <w:bookmarkEnd w:id="339"/>
    </w:p>
    <w:tbl>
      <w:tblPr>
        <w:tblW w:w="8748" w:type="dxa"/>
        <w:tblInd w:w="108" w:type="dxa"/>
        <w:tblLook w:val="04A0" w:firstRow="1" w:lastRow="0" w:firstColumn="1" w:lastColumn="0" w:noHBand="0" w:noVBand="1"/>
      </w:tblPr>
      <w:tblGrid>
        <w:gridCol w:w="5220"/>
        <w:gridCol w:w="3528"/>
      </w:tblGrid>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Accidental Damage (AD)</w:t>
            </w:r>
          </w:p>
        </w:tc>
        <w:tc>
          <w:tcPr>
            <w:tcW w:w="3528" w:type="dxa"/>
            <w:shd w:val="clear" w:color="auto" w:fill="auto"/>
          </w:tcPr>
          <w:p w:rsidR="002F7717" w:rsidRPr="002F7717" w:rsidRDefault="002F7717" w:rsidP="00704BA7">
            <w:pPr>
              <w:pStyle w:val="ATATableContents"/>
              <w:spacing w:before="96" w:after="96"/>
              <w:jc w:val="both"/>
            </w:pPr>
            <w:r w:rsidRPr="002F7717">
              <w:t>Physical deterioration of an item caused by contact or impact with an object or influence which is not a part of the aircraft, or by human error during manufacturing, operation of the aircraft, or maintenance practices.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Age Exploration</w:t>
            </w:r>
          </w:p>
        </w:tc>
        <w:tc>
          <w:tcPr>
            <w:tcW w:w="3528" w:type="dxa"/>
            <w:shd w:val="clear" w:color="auto" w:fill="auto"/>
          </w:tcPr>
          <w:p w:rsidR="002F7717" w:rsidRPr="002F7717" w:rsidRDefault="002F7717" w:rsidP="00704BA7">
            <w:pPr>
              <w:pStyle w:val="ATATableContents"/>
              <w:spacing w:before="96" w:after="96"/>
              <w:jc w:val="both"/>
            </w:pPr>
            <w:r w:rsidRPr="002F7717">
              <w:t>A systematic evaluation of an item based on analysis of collected information from in-service experience.  It verifies the item's resistance to a deterioration process with respect to increasing age.</w:t>
            </w:r>
          </w:p>
        </w:tc>
      </w:tr>
      <w:tr w:rsidR="002F7717" w:rsidRPr="00704BA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Airworthiness Limitations</w:t>
            </w:r>
          </w:p>
        </w:tc>
        <w:tc>
          <w:tcPr>
            <w:tcW w:w="3528" w:type="dxa"/>
            <w:shd w:val="clear" w:color="auto" w:fill="auto"/>
          </w:tcPr>
          <w:p w:rsidR="002F7717" w:rsidRPr="002F7717" w:rsidRDefault="002F7717" w:rsidP="00704BA7">
            <w:pPr>
              <w:pStyle w:val="ATATableContents"/>
              <w:spacing w:before="96" w:after="96"/>
              <w:jc w:val="both"/>
            </w:pPr>
            <w:r w:rsidRPr="002F7717">
              <w:t>A section of the Instructions for Continued Airworthiness that contains each mandatory replacement time, structural inspection interval, and related structural inspection task.  This section may also be used to define a threshold for the fatigue related inspections and the need to control corrosion to Level 1 or better.  The information contained in the Airworthiness Limitations section may be changed to reflect service and/or test experience or new analysis methods.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Conditional Probability of Failure</w:t>
            </w:r>
          </w:p>
        </w:tc>
        <w:tc>
          <w:tcPr>
            <w:tcW w:w="3528" w:type="dxa"/>
            <w:shd w:val="clear" w:color="auto" w:fill="auto"/>
          </w:tcPr>
          <w:p w:rsidR="002F7717" w:rsidRPr="002F7717" w:rsidRDefault="002F7717" w:rsidP="00704BA7">
            <w:pPr>
              <w:pStyle w:val="ATATableContents"/>
              <w:spacing w:before="96" w:after="96"/>
              <w:jc w:val="both"/>
            </w:pPr>
            <w:r w:rsidRPr="002F7717">
              <w:t>The probability that a failure will occur in a specific period provided that the item concerned has survived to the beginning of that period.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Corrosion Level 1</w:t>
            </w:r>
          </w:p>
        </w:tc>
        <w:tc>
          <w:tcPr>
            <w:tcW w:w="3528" w:type="dxa"/>
            <w:shd w:val="clear" w:color="auto" w:fill="auto"/>
          </w:tcPr>
          <w:p w:rsidR="002F7717" w:rsidRDefault="002F7717" w:rsidP="00704BA7">
            <w:pPr>
              <w:pStyle w:val="ATATableContents"/>
              <w:spacing w:before="96" w:after="96"/>
              <w:jc w:val="both"/>
            </w:pPr>
            <w:r w:rsidRPr="002F7717">
              <w:t>Corrosion damage that does not require structural reinforcement or replacement.</w:t>
            </w:r>
          </w:p>
          <w:p w:rsidR="002F7717" w:rsidRDefault="002F7717" w:rsidP="00704BA7">
            <w:pPr>
              <w:pStyle w:val="ATATableContents"/>
              <w:spacing w:before="96" w:after="96"/>
              <w:jc w:val="both"/>
            </w:pPr>
            <w:r>
              <w:t>Or</w:t>
            </w:r>
          </w:p>
          <w:p w:rsidR="002F7717" w:rsidRPr="002F7717" w:rsidRDefault="002F7717" w:rsidP="00704BA7">
            <w:pPr>
              <w:pStyle w:val="ATATableContents"/>
              <w:spacing w:before="96" w:after="96"/>
              <w:jc w:val="both"/>
            </w:pPr>
            <w:r w:rsidRPr="002F7717">
              <w:t>Corrosion occurring between successive inspections exceeds allowable limit but is local and can be attributed to an event not typical of operator usage of other aircraft in the same fleet (e.g. Mercury spill).</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Corrosion Prevention and Control Program (CPCP)</w:t>
            </w:r>
          </w:p>
        </w:tc>
        <w:tc>
          <w:tcPr>
            <w:tcW w:w="3528" w:type="dxa"/>
            <w:shd w:val="clear" w:color="auto" w:fill="auto"/>
          </w:tcPr>
          <w:p w:rsidR="002F7717" w:rsidRPr="002F7717" w:rsidRDefault="002F7717" w:rsidP="00704BA7">
            <w:pPr>
              <w:pStyle w:val="ATATableContents"/>
              <w:spacing w:before="96" w:after="96"/>
              <w:jc w:val="both"/>
            </w:pPr>
            <w:r w:rsidRPr="002F7717">
              <w:t>A program of maintenance tasks implemented at a threshold designed to control an aircraft structure to Corrosion Level 1 or better.</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Damage Tolerant</w:t>
            </w:r>
          </w:p>
        </w:tc>
        <w:tc>
          <w:tcPr>
            <w:tcW w:w="3528" w:type="dxa"/>
            <w:shd w:val="clear" w:color="auto" w:fill="auto"/>
          </w:tcPr>
          <w:p w:rsidR="002F7717" w:rsidRPr="002F7717" w:rsidRDefault="002F7717" w:rsidP="00704BA7">
            <w:pPr>
              <w:pStyle w:val="ATATableContents"/>
              <w:spacing w:before="96" w:after="96"/>
              <w:jc w:val="both"/>
            </w:pPr>
            <w:r w:rsidRPr="002F7717">
              <w:t xml:space="preserve">A qualification standard for aircraft structure.  An item is judged to be damage tolerant if it can sustain damage and the remaining structure can withstand reasonable loads without structural failure or excessive structural deformation until the </w:t>
            </w:r>
            <w:r w:rsidRPr="002F7717">
              <w:lastRenderedPageBreak/>
              <w:t>damage is detected.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Delamination/</w:t>
            </w:r>
            <w:proofErr w:type="spellStart"/>
            <w:r w:rsidRPr="00704BA7">
              <w:rPr>
                <w:rStyle w:val="DefKey"/>
                <w:bCs w:val="0"/>
                <w:color w:val="auto"/>
                <w:sz w:val="24"/>
              </w:rPr>
              <w:t>Disbond</w:t>
            </w:r>
            <w:proofErr w:type="spellEnd"/>
          </w:p>
        </w:tc>
        <w:tc>
          <w:tcPr>
            <w:tcW w:w="3528" w:type="dxa"/>
            <w:shd w:val="clear" w:color="auto" w:fill="auto"/>
          </w:tcPr>
          <w:p w:rsidR="002F7717" w:rsidRPr="002F7717" w:rsidRDefault="002F7717" w:rsidP="00704BA7">
            <w:pPr>
              <w:pStyle w:val="ATATableContents"/>
              <w:spacing w:before="96" w:after="96"/>
              <w:jc w:val="both"/>
            </w:pPr>
            <w:r w:rsidRPr="002F7717">
              <w:t>Structural separation or cracking that occurs at or in the bond plane of a structural element, within a structural assembly, caused by in service accidental damage, environmental effects and/or cyclic loading.</w:t>
            </w:r>
          </w:p>
        </w:tc>
      </w:tr>
      <w:tr w:rsidR="002F7717" w:rsidRPr="00704BA7" w:rsidTr="00704BA7">
        <w:tc>
          <w:tcPr>
            <w:tcW w:w="5220" w:type="dxa"/>
            <w:shd w:val="clear" w:color="auto" w:fill="auto"/>
          </w:tcPr>
          <w:p w:rsidR="002F7717" w:rsidRPr="00704BA7" w:rsidRDefault="002F7717" w:rsidP="00704BA7">
            <w:pPr>
              <w:pStyle w:val="ATATableContents"/>
              <w:spacing w:before="96" w:after="96"/>
              <w:rPr>
                <w:szCs w:val="24"/>
              </w:rPr>
            </w:pPr>
            <w:r w:rsidRPr="00704BA7">
              <w:rPr>
                <w:rStyle w:val="DefKey"/>
                <w:bCs w:val="0"/>
                <w:sz w:val="24"/>
                <w:szCs w:val="24"/>
              </w:rPr>
              <w:t>Direct Adverse Effect on Operating Safety</w:t>
            </w:r>
          </w:p>
        </w:tc>
        <w:tc>
          <w:tcPr>
            <w:tcW w:w="3528" w:type="dxa"/>
            <w:shd w:val="clear" w:color="auto" w:fill="auto"/>
          </w:tcPr>
          <w:p w:rsidR="002F7717" w:rsidRPr="00704BA7" w:rsidRDefault="002F7717" w:rsidP="00704BA7">
            <w:pPr>
              <w:pStyle w:val="ATATableContents"/>
              <w:spacing w:before="96" w:after="96"/>
              <w:jc w:val="both"/>
              <w:rPr>
                <w:sz w:val="24"/>
                <w:szCs w:val="24"/>
              </w:rPr>
            </w:pP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rPr>
            </w:pPr>
            <w:r w:rsidRPr="00704BA7">
              <w:rPr>
                <w:rStyle w:val="DefKey"/>
                <w:b w:val="0"/>
                <w:bCs w:val="0"/>
                <w:color w:val="auto"/>
              </w:rPr>
              <w:t xml:space="preserve">         </w:t>
            </w:r>
            <w:r w:rsidRPr="00704BA7">
              <w:rPr>
                <w:rStyle w:val="DefKey"/>
                <w:bCs w:val="0"/>
                <w:color w:val="auto"/>
              </w:rPr>
              <w:t>Direct</w:t>
            </w:r>
          </w:p>
        </w:tc>
        <w:tc>
          <w:tcPr>
            <w:tcW w:w="3528" w:type="dxa"/>
            <w:shd w:val="clear" w:color="auto" w:fill="auto"/>
          </w:tcPr>
          <w:p w:rsidR="002F7717" w:rsidRPr="002F7717" w:rsidRDefault="002F7717" w:rsidP="00704BA7">
            <w:pPr>
              <w:pStyle w:val="ATATableContents"/>
              <w:spacing w:before="96" w:after="96"/>
              <w:jc w:val="both"/>
            </w:pPr>
            <w:r w:rsidRPr="002F7717">
              <w:t>To be direct, the functional failure or resulting secondary damage must achieve its effect by itself, not in combination with other functional failures (no redundancy exists and it is a primary dispatch item).</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rPr>
            </w:pPr>
            <w:r w:rsidRPr="00704BA7">
              <w:rPr>
                <w:rStyle w:val="DefKey"/>
                <w:b w:val="0"/>
                <w:bCs w:val="0"/>
              </w:rPr>
              <w:t xml:space="preserve">         </w:t>
            </w:r>
            <w:r w:rsidRPr="00704BA7">
              <w:rPr>
                <w:rStyle w:val="DefKey"/>
                <w:bCs w:val="0"/>
              </w:rPr>
              <w:t>Adverse Effect on Safety</w:t>
            </w:r>
          </w:p>
        </w:tc>
        <w:tc>
          <w:tcPr>
            <w:tcW w:w="3528" w:type="dxa"/>
            <w:shd w:val="clear" w:color="auto" w:fill="auto"/>
          </w:tcPr>
          <w:p w:rsidR="002F7717" w:rsidRPr="002F7717" w:rsidRDefault="002F7717" w:rsidP="00704BA7">
            <w:pPr>
              <w:pStyle w:val="ATATableContents"/>
              <w:spacing w:before="96" w:after="96"/>
              <w:jc w:val="both"/>
            </w:pPr>
            <w:r w:rsidRPr="002F7717">
              <w:t>Safety shall be considered as adversely affected if the consequences of the failure condition would prevent the continued safe flight and landing of the aircraft and/or might cause serious or fatal injury to human occupants.</w:t>
            </w:r>
            <w:r w:rsidRPr="00704BA7">
              <w:rPr>
                <w:rStyle w:val="DefKey"/>
                <w:bCs w:val="0"/>
              </w:rPr>
              <w:t xml:space="preserve"> </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rPr>
            </w:pPr>
            <w:r w:rsidRPr="00704BA7">
              <w:rPr>
                <w:rStyle w:val="DefKey"/>
                <w:b w:val="0"/>
                <w:bCs w:val="0"/>
                <w:color w:val="auto"/>
              </w:rPr>
              <w:t xml:space="preserve">         </w:t>
            </w:r>
            <w:r w:rsidRPr="00704BA7">
              <w:rPr>
                <w:rStyle w:val="DefKey"/>
                <w:bCs w:val="0"/>
                <w:color w:val="auto"/>
              </w:rPr>
              <w:t>Operating</w:t>
            </w:r>
          </w:p>
        </w:tc>
        <w:tc>
          <w:tcPr>
            <w:tcW w:w="3528" w:type="dxa"/>
            <w:shd w:val="clear" w:color="auto" w:fill="auto"/>
          </w:tcPr>
          <w:p w:rsidR="002F7717" w:rsidRPr="002F7717" w:rsidRDefault="002F7717" w:rsidP="00704BA7">
            <w:pPr>
              <w:pStyle w:val="ATATableContents"/>
              <w:spacing w:before="96" w:after="96"/>
              <w:jc w:val="both"/>
            </w:pPr>
            <w:r w:rsidRPr="002F7717">
              <w:t>This is defined as the time interval during which passengers and crew are on board for the purpose of flight.</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Discard</w:t>
            </w:r>
          </w:p>
        </w:tc>
        <w:tc>
          <w:tcPr>
            <w:tcW w:w="3528" w:type="dxa"/>
            <w:shd w:val="clear" w:color="auto" w:fill="auto"/>
          </w:tcPr>
          <w:p w:rsidR="002F7717" w:rsidRPr="002F7717" w:rsidRDefault="002F7717" w:rsidP="00704BA7">
            <w:pPr>
              <w:pStyle w:val="ATATableContents"/>
              <w:spacing w:before="96" w:after="96"/>
              <w:jc w:val="both"/>
            </w:pPr>
            <w:r w:rsidRPr="002F7717">
              <w:t>The removal from service of an item at a specified life limit.</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Economic Effects</w:t>
            </w:r>
          </w:p>
        </w:tc>
        <w:tc>
          <w:tcPr>
            <w:tcW w:w="3528" w:type="dxa"/>
            <w:shd w:val="clear" w:color="auto" w:fill="auto"/>
          </w:tcPr>
          <w:p w:rsidR="002F7717" w:rsidRPr="002F7717" w:rsidRDefault="002F7717" w:rsidP="00704BA7">
            <w:pPr>
              <w:pStyle w:val="ATATableContents"/>
              <w:spacing w:before="96" w:after="96"/>
              <w:jc w:val="both"/>
            </w:pPr>
            <w:r w:rsidRPr="002F7717">
              <w:t>Failure effects which do not prevent aircraft operation, but are economically undesirable due to added labor and material cost for aircraft or shop repair.</w:t>
            </w:r>
          </w:p>
        </w:tc>
      </w:tr>
      <w:tr w:rsidR="002F7717" w:rsidRPr="002F7717" w:rsidTr="00704BA7">
        <w:tc>
          <w:tcPr>
            <w:tcW w:w="5220" w:type="dxa"/>
            <w:shd w:val="clear" w:color="auto" w:fill="auto"/>
          </w:tcPr>
          <w:p w:rsidR="002F7717" w:rsidRPr="002F7717" w:rsidRDefault="002F7717" w:rsidP="00704BA7">
            <w:pPr>
              <w:pStyle w:val="ATATableContents"/>
              <w:spacing w:before="96" w:after="96"/>
            </w:pPr>
            <w:r w:rsidRPr="00704BA7">
              <w:rPr>
                <w:rStyle w:val="DefKey"/>
                <w:color w:val="auto"/>
                <w:sz w:val="24"/>
              </w:rPr>
              <w:t>Electrical Wiring Interconnection System (EWIS)</w:t>
            </w:r>
          </w:p>
        </w:tc>
        <w:tc>
          <w:tcPr>
            <w:tcW w:w="3528" w:type="dxa"/>
            <w:shd w:val="clear" w:color="auto" w:fill="auto"/>
          </w:tcPr>
          <w:p w:rsidR="002F7717" w:rsidRPr="002F7717" w:rsidRDefault="002F7717" w:rsidP="00704BA7">
            <w:pPr>
              <w:pStyle w:val="ATATableContents"/>
              <w:spacing w:before="96" w:after="96"/>
              <w:jc w:val="both"/>
            </w:pPr>
            <w:r w:rsidRPr="002F7717">
              <w:t>An electrical connection between two or more points including the associated terminal devices (e.g., connectors, terminal blocks, splices) and the necessary means for its installation and identification.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Environmental Deterioration (ED)</w:t>
            </w:r>
          </w:p>
        </w:tc>
        <w:tc>
          <w:tcPr>
            <w:tcW w:w="3528" w:type="dxa"/>
            <w:shd w:val="clear" w:color="auto" w:fill="auto"/>
          </w:tcPr>
          <w:p w:rsidR="002F7717" w:rsidRPr="002F7717" w:rsidRDefault="002F7717" w:rsidP="00704BA7">
            <w:pPr>
              <w:pStyle w:val="ATATableContents"/>
              <w:spacing w:before="96" w:after="96"/>
              <w:jc w:val="both"/>
            </w:pPr>
            <w:r w:rsidRPr="002F7717">
              <w:t>Physical deterioration of an item's strength or resistance to failure as a result of chemical interaction with its climate or environment.</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Failure</w:t>
            </w:r>
          </w:p>
        </w:tc>
        <w:tc>
          <w:tcPr>
            <w:tcW w:w="3528" w:type="dxa"/>
            <w:shd w:val="clear" w:color="auto" w:fill="auto"/>
          </w:tcPr>
          <w:p w:rsidR="002F7717" w:rsidRPr="002F7717" w:rsidRDefault="002F7717" w:rsidP="00704BA7">
            <w:pPr>
              <w:pStyle w:val="ATATableContents"/>
              <w:spacing w:before="96" w:after="96"/>
              <w:jc w:val="both"/>
            </w:pPr>
            <w:r w:rsidRPr="002F7717">
              <w:t>The inability of an item to perform within previously specified limits.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Failure Cause</w:t>
            </w:r>
          </w:p>
        </w:tc>
        <w:tc>
          <w:tcPr>
            <w:tcW w:w="3528" w:type="dxa"/>
            <w:shd w:val="clear" w:color="auto" w:fill="auto"/>
          </w:tcPr>
          <w:p w:rsidR="002F7717" w:rsidRPr="002F7717" w:rsidRDefault="002F7717" w:rsidP="00704BA7">
            <w:pPr>
              <w:pStyle w:val="ATATableContents"/>
              <w:spacing w:before="96" w:after="96"/>
              <w:jc w:val="both"/>
            </w:pPr>
            <w:r w:rsidRPr="002F7717">
              <w:t>Why the functional failure occurs.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Failure Condition</w:t>
            </w:r>
          </w:p>
        </w:tc>
        <w:tc>
          <w:tcPr>
            <w:tcW w:w="3528" w:type="dxa"/>
            <w:shd w:val="clear" w:color="auto" w:fill="auto"/>
          </w:tcPr>
          <w:p w:rsidR="002F7717" w:rsidRPr="002F7717" w:rsidRDefault="002F7717" w:rsidP="00704BA7">
            <w:pPr>
              <w:pStyle w:val="ATATableContents"/>
              <w:spacing w:before="96" w:after="96"/>
              <w:jc w:val="both"/>
            </w:pPr>
            <w:r w:rsidRPr="002F7717">
              <w:t xml:space="preserve">The effect on the aircraft and its occupants, both direct and consequential, caused or contributed to by one or more failures, considering relevant adverse operational or </w:t>
            </w:r>
            <w:r w:rsidRPr="002F7717">
              <w:lastRenderedPageBreak/>
              <w:t>environmental conditions.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Failure Effect</w:t>
            </w:r>
          </w:p>
        </w:tc>
        <w:tc>
          <w:tcPr>
            <w:tcW w:w="3528" w:type="dxa"/>
            <w:shd w:val="clear" w:color="auto" w:fill="auto"/>
          </w:tcPr>
          <w:p w:rsidR="002F7717" w:rsidRPr="002F7717" w:rsidRDefault="002F7717" w:rsidP="00704BA7">
            <w:pPr>
              <w:pStyle w:val="ATATableContents"/>
              <w:spacing w:before="96" w:after="96"/>
              <w:jc w:val="both"/>
            </w:pPr>
            <w:r w:rsidRPr="002F7717">
              <w:t>What is the result of a functional failure?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Fatigue Damage (FD)</w:t>
            </w:r>
          </w:p>
        </w:tc>
        <w:tc>
          <w:tcPr>
            <w:tcW w:w="3528" w:type="dxa"/>
            <w:shd w:val="clear" w:color="auto" w:fill="auto"/>
          </w:tcPr>
          <w:p w:rsidR="002F7717" w:rsidRPr="002F7717" w:rsidRDefault="002F7717" w:rsidP="00704BA7">
            <w:pPr>
              <w:pStyle w:val="ATATableContents"/>
              <w:spacing w:before="96" w:after="96"/>
              <w:jc w:val="both"/>
            </w:pPr>
            <w:r w:rsidRPr="002F7717">
              <w:t>The initiation of a crack or cracks due to cyclic loading and subsequent propagation.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Fatigue Related Sampling Inspection</w:t>
            </w:r>
          </w:p>
        </w:tc>
        <w:tc>
          <w:tcPr>
            <w:tcW w:w="3528" w:type="dxa"/>
            <w:shd w:val="clear" w:color="auto" w:fill="auto"/>
          </w:tcPr>
          <w:p w:rsidR="002F7717" w:rsidRPr="002F7717" w:rsidRDefault="002F7717" w:rsidP="00704BA7">
            <w:pPr>
              <w:pStyle w:val="ATATableContents"/>
              <w:spacing w:before="96" w:after="96"/>
              <w:jc w:val="both"/>
            </w:pPr>
            <w:r w:rsidRPr="002F7717">
              <w:t>Inspections on specific aircraft selected from those which have the highest operating age/usage in order to identify the first evidence of deterioration in their condition caused by fatigue damage.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Fault</w:t>
            </w:r>
          </w:p>
        </w:tc>
        <w:tc>
          <w:tcPr>
            <w:tcW w:w="3528" w:type="dxa"/>
            <w:shd w:val="clear" w:color="auto" w:fill="auto"/>
          </w:tcPr>
          <w:p w:rsidR="002F7717" w:rsidRPr="002F7717" w:rsidRDefault="002F7717" w:rsidP="00704BA7">
            <w:pPr>
              <w:pStyle w:val="ATATableContents"/>
              <w:spacing w:before="96" w:after="96"/>
              <w:jc w:val="both"/>
            </w:pPr>
            <w:r w:rsidRPr="002F7717">
              <w:t>An identifiable condition in which one element of a redundant system has failed (no longer available) without impact on the required function output of the system (MSI).  At the system level, a fault is not considered a functional failure.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Fault-Tolerant System</w:t>
            </w:r>
          </w:p>
        </w:tc>
        <w:tc>
          <w:tcPr>
            <w:tcW w:w="3528" w:type="dxa"/>
            <w:shd w:val="clear" w:color="auto" w:fill="auto"/>
          </w:tcPr>
          <w:p w:rsidR="002F7717" w:rsidRPr="002F7717" w:rsidRDefault="002F7717" w:rsidP="009A0080">
            <w:pPr>
              <w:pStyle w:val="ATATableContents"/>
              <w:spacing w:before="96" w:after="96"/>
              <w:jc w:val="both"/>
            </w:pPr>
            <w:r w:rsidRPr="002F7717">
              <w:t>A system that is designed with redundant elements that can fail without impact on safety or operating capability.</w:t>
            </w:r>
            <w:r w:rsidR="0031005B">
              <w:t xml:space="preserve"> </w:t>
            </w:r>
            <w:r w:rsidR="0031005B" w:rsidRPr="0031005B">
              <w:t>Redundant elements of the system may fail (fault), but the system itself has not failed. Individually, and in some combinations, these faults may not be annunciated to the operating crew, but by design the aircraft may be operated indefinitely with the fault(s) while still satisfying all certification and airworthiness requirements.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Function</w:t>
            </w:r>
          </w:p>
        </w:tc>
        <w:tc>
          <w:tcPr>
            <w:tcW w:w="3528" w:type="dxa"/>
            <w:shd w:val="clear" w:color="auto" w:fill="auto"/>
          </w:tcPr>
          <w:p w:rsidR="002F7717" w:rsidRPr="002F7717" w:rsidRDefault="002F7717" w:rsidP="00704BA7">
            <w:pPr>
              <w:pStyle w:val="ATATableContents"/>
              <w:spacing w:before="96" w:after="96"/>
              <w:jc w:val="both"/>
            </w:pPr>
            <w:r w:rsidRPr="002F7717">
              <w:t>The normal characteristic actions of an item.</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Functional Check</w:t>
            </w:r>
          </w:p>
        </w:tc>
        <w:tc>
          <w:tcPr>
            <w:tcW w:w="3528" w:type="dxa"/>
            <w:shd w:val="clear" w:color="auto" w:fill="auto"/>
          </w:tcPr>
          <w:p w:rsidR="002F7717" w:rsidRPr="002F7717" w:rsidRDefault="002F7717" w:rsidP="00704BA7">
            <w:pPr>
              <w:pStyle w:val="ATATableContents"/>
              <w:spacing w:before="96" w:after="96"/>
              <w:jc w:val="both"/>
            </w:pPr>
            <w:r w:rsidRPr="002F7717">
              <w:t>A quantitative check to determine if one or more functions of an item performs within specified limits.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Functional Failure</w:t>
            </w:r>
          </w:p>
        </w:tc>
        <w:tc>
          <w:tcPr>
            <w:tcW w:w="3528" w:type="dxa"/>
            <w:shd w:val="clear" w:color="auto" w:fill="auto"/>
          </w:tcPr>
          <w:p w:rsidR="002F7717" w:rsidRPr="002F7717" w:rsidRDefault="002F7717" w:rsidP="00704BA7">
            <w:pPr>
              <w:pStyle w:val="ATATableContents"/>
              <w:spacing w:before="96" w:after="96"/>
              <w:jc w:val="both"/>
            </w:pPr>
            <w:r w:rsidRPr="002F7717">
              <w:t>Failure of an item to perform its intended function within specified limits.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Hidden Function</w:t>
            </w:r>
          </w:p>
        </w:tc>
        <w:tc>
          <w:tcPr>
            <w:tcW w:w="3528" w:type="dxa"/>
            <w:shd w:val="clear" w:color="auto" w:fill="auto"/>
          </w:tcPr>
          <w:p w:rsidR="002F7717" w:rsidRDefault="002F7717" w:rsidP="00704BA7">
            <w:pPr>
              <w:pStyle w:val="ATATableContents"/>
              <w:spacing w:before="96" w:after="96"/>
              <w:jc w:val="both"/>
            </w:pPr>
            <w:r w:rsidRPr="002F7717">
              <w:t>1. A function which is normally active and whose cessation will not be evident to the operating crew during performance of normal duties.</w:t>
            </w:r>
          </w:p>
          <w:p w:rsidR="002F7717" w:rsidRPr="002F7717" w:rsidRDefault="002F7717" w:rsidP="00704BA7">
            <w:pPr>
              <w:pStyle w:val="ATATableContents"/>
              <w:spacing w:before="96" w:after="96"/>
              <w:jc w:val="both"/>
            </w:pPr>
            <w:r w:rsidRPr="002F7717">
              <w:t>2. A function which is normally inactive and whose readiness to perform, prior to it being needed, will not be evident to the operating crew during performance of normal duties.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Inherent Level of Reliability and Safety</w:t>
            </w:r>
          </w:p>
        </w:tc>
        <w:tc>
          <w:tcPr>
            <w:tcW w:w="3528" w:type="dxa"/>
            <w:shd w:val="clear" w:color="auto" w:fill="auto"/>
          </w:tcPr>
          <w:p w:rsidR="002F7717" w:rsidRPr="002F7717" w:rsidRDefault="002F7717" w:rsidP="00704BA7">
            <w:pPr>
              <w:pStyle w:val="ATATableContents"/>
              <w:spacing w:before="96" w:after="96"/>
              <w:jc w:val="both"/>
            </w:pPr>
            <w:r w:rsidRPr="002F7717">
              <w:t xml:space="preserve">That level which is built into the unit and, therefore, inherent in its design.  This is the highest level of reliability and safety that </w:t>
            </w:r>
            <w:r w:rsidRPr="002F7717">
              <w:lastRenderedPageBreak/>
              <w:t>can be expected from a unit, system, or aircraft if it receives effective maintenance to achieve higher levels of reliability generally requires modification or redesign.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Inspection - Detailed (DET)</w:t>
            </w:r>
          </w:p>
        </w:tc>
        <w:tc>
          <w:tcPr>
            <w:tcW w:w="3528" w:type="dxa"/>
            <w:shd w:val="clear" w:color="auto" w:fill="auto"/>
          </w:tcPr>
          <w:p w:rsidR="002F7717" w:rsidRPr="002F7717" w:rsidRDefault="002F7717" w:rsidP="00704BA7">
            <w:pPr>
              <w:pStyle w:val="ATATableContents"/>
              <w:spacing w:before="96" w:after="96"/>
              <w:jc w:val="both"/>
            </w:pPr>
            <w:r w:rsidRPr="002F7717">
              <w:t>An intensive examination of a specific item, installation or assembly to detect damage, failure or irregularity.  Available lighting is normally supplemented with a direct source of good lighting at an intensity deemed appropriate.  Inspection aids such as mirrors, magnifying lenses, etc. may be necessary.  Surface cleaning and elaborate access procedures may be required.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Inspection - General Visual (GVI)</w:t>
            </w:r>
          </w:p>
        </w:tc>
        <w:tc>
          <w:tcPr>
            <w:tcW w:w="3528" w:type="dxa"/>
            <w:shd w:val="clear" w:color="auto" w:fill="auto"/>
          </w:tcPr>
          <w:p w:rsidR="002F7717" w:rsidRPr="002F7717" w:rsidRDefault="002F7717" w:rsidP="00704BA7">
            <w:pPr>
              <w:pStyle w:val="ATATableContents"/>
              <w:spacing w:before="96" w:after="96"/>
              <w:jc w:val="both"/>
            </w:pPr>
            <w:r w:rsidRPr="002F7717">
              <w:t>A visual examination of an interior or exterior area, installation or assembly to detect obvious damage, failure or irregularity.  This level of inspection is made from within touching distance unless otherwise specified.  A mirror may be necessary to enhance visual access to all exposed surfaces in the inspection area.  This level of inspection is made under normally available lighting conditions such as daylight, hangar lighting, flashlight or drop-light and may require removal or opening of access panels or doors.  Stands, ladders or platforms may be required to gain proximity to the area being checked.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Inspection - Special Detailed (SDI)</w:t>
            </w:r>
          </w:p>
        </w:tc>
        <w:tc>
          <w:tcPr>
            <w:tcW w:w="3528" w:type="dxa"/>
            <w:shd w:val="clear" w:color="auto" w:fill="auto"/>
          </w:tcPr>
          <w:p w:rsidR="002F7717" w:rsidRPr="002F7717" w:rsidRDefault="002F7717" w:rsidP="00704BA7">
            <w:pPr>
              <w:pStyle w:val="ATATableContents"/>
              <w:spacing w:before="96" w:after="96"/>
              <w:jc w:val="both"/>
            </w:pPr>
            <w:r w:rsidRPr="002F7717">
              <w:t>An intensive examination of a specific item, installation, or assembly to detect damage, failure or irregularity. The examination is likely to make extensive use of specialized Inspection Techniques and/or equipment. Intricate cleaning and substantial access or disassembly procedure may be required.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Inspection - Zonal</w:t>
            </w:r>
          </w:p>
        </w:tc>
        <w:tc>
          <w:tcPr>
            <w:tcW w:w="3528" w:type="dxa"/>
            <w:shd w:val="clear" w:color="auto" w:fill="auto"/>
          </w:tcPr>
          <w:p w:rsidR="002F7717" w:rsidRPr="002F7717" w:rsidRDefault="002F7717" w:rsidP="00704BA7">
            <w:pPr>
              <w:pStyle w:val="ATATableContents"/>
              <w:spacing w:before="96" w:after="96"/>
              <w:jc w:val="both"/>
            </w:pPr>
            <w:r w:rsidRPr="002F7717">
              <w:t xml:space="preserve">A collective term comprising selected general visual inspections and visual checks that is applied to each zone, defined by access and area, to check system and </w:t>
            </w:r>
            <w:proofErr w:type="spellStart"/>
            <w:r w:rsidRPr="002F7717">
              <w:t>powerplant</w:t>
            </w:r>
            <w:proofErr w:type="spellEnd"/>
            <w:r w:rsidRPr="002F7717">
              <w:t xml:space="preserve"> installations and structure for security and general condition.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Interval (Initial - Repeat)</w:t>
            </w:r>
          </w:p>
        </w:tc>
        <w:tc>
          <w:tcPr>
            <w:tcW w:w="3528" w:type="dxa"/>
            <w:shd w:val="clear" w:color="auto" w:fill="auto"/>
          </w:tcPr>
          <w:p w:rsidR="002F7717" w:rsidRDefault="002F7717" w:rsidP="00704BA7">
            <w:pPr>
              <w:pStyle w:val="ATATableContents"/>
              <w:spacing w:before="96" w:after="96"/>
              <w:jc w:val="both"/>
            </w:pPr>
            <w:r w:rsidRPr="00704BA7">
              <w:rPr>
                <w:u w:val="single"/>
              </w:rPr>
              <w:t>Initial Interval</w:t>
            </w:r>
            <w:r w:rsidRPr="002F7717">
              <w:t xml:space="preserve"> - Interval between the start of service-life and the first task accomplishment</w:t>
            </w:r>
            <w:r>
              <w:t>.</w:t>
            </w:r>
          </w:p>
          <w:p w:rsidR="002F7717" w:rsidRPr="002F7717" w:rsidRDefault="002F7717" w:rsidP="00704BA7">
            <w:pPr>
              <w:pStyle w:val="ATATableContents"/>
              <w:spacing w:before="96" w:after="96"/>
              <w:jc w:val="both"/>
            </w:pPr>
            <w:r w:rsidRPr="00704BA7">
              <w:rPr>
                <w:u w:val="single"/>
              </w:rPr>
              <w:t>Repeat Interval</w:t>
            </w:r>
            <w:r w:rsidRPr="002F7717">
              <w:t xml:space="preserve"> - The interval (after the initial interval) between successive accomplishments of a specific maintenance task.</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Item</w:t>
            </w:r>
          </w:p>
        </w:tc>
        <w:tc>
          <w:tcPr>
            <w:tcW w:w="3528" w:type="dxa"/>
            <w:shd w:val="clear" w:color="auto" w:fill="auto"/>
          </w:tcPr>
          <w:p w:rsidR="002F7717" w:rsidRPr="002F7717" w:rsidRDefault="002F7717" w:rsidP="00704BA7">
            <w:pPr>
              <w:pStyle w:val="ATATableContents"/>
              <w:spacing w:before="96" w:after="96"/>
              <w:jc w:val="both"/>
            </w:pPr>
            <w:r w:rsidRPr="002F7717">
              <w:t>Any level of hardware assembly (i.e., system, sub-system, module, accessory, component, unit, part, etc.).</w:t>
            </w:r>
          </w:p>
        </w:tc>
      </w:tr>
      <w:tr w:rsidR="002F7717" w:rsidRPr="00704BA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Letter Checks</w:t>
            </w:r>
          </w:p>
        </w:tc>
        <w:tc>
          <w:tcPr>
            <w:tcW w:w="3528" w:type="dxa"/>
            <w:shd w:val="clear" w:color="auto" w:fill="auto"/>
          </w:tcPr>
          <w:p w:rsidR="002F7717" w:rsidRPr="002F7717" w:rsidRDefault="002F7717" w:rsidP="00704BA7">
            <w:pPr>
              <w:pStyle w:val="ATATableContents"/>
              <w:spacing w:before="96" w:after="96"/>
              <w:jc w:val="both"/>
            </w:pPr>
            <w:r w:rsidRPr="002F7717">
              <w:t>Letter checks are named collections of tasks (e.g., A-Check, C-Check, etc.) assigned the same interval.</w:t>
            </w:r>
          </w:p>
        </w:tc>
      </w:tr>
      <w:tr w:rsidR="002F7717" w:rsidRPr="00704BA7" w:rsidTr="00704BA7">
        <w:tc>
          <w:tcPr>
            <w:tcW w:w="5220" w:type="dxa"/>
            <w:shd w:val="clear" w:color="auto" w:fill="auto"/>
          </w:tcPr>
          <w:p w:rsidR="002F7717" w:rsidRPr="00704BA7" w:rsidRDefault="002F7717" w:rsidP="00704BA7">
            <w:pPr>
              <w:pStyle w:val="ATATableContents"/>
              <w:spacing w:before="96" w:after="96"/>
              <w:rPr>
                <w:rStyle w:val="DefKey"/>
                <w:b w:val="0"/>
                <w:bCs w:val="0"/>
              </w:rPr>
            </w:pPr>
            <w:r w:rsidRPr="00704BA7">
              <w:rPr>
                <w:rStyle w:val="DefKey"/>
                <w:bCs w:val="0"/>
                <w:szCs w:val="24"/>
              </w:rPr>
              <w:t>L/HIRF</w:t>
            </w:r>
          </w:p>
        </w:tc>
        <w:tc>
          <w:tcPr>
            <w:tcW w:w="3528" w:type="dxa"/>
            <w:shd w:val="clear" w:color="auto" w:fill="auto"/>
          </w:tcPr>
          <w:p w:rsidR="002F7717" w:rsidRPr="00704BA7" w:rsidRDefault="002F7717" w:rsidP="00704BA7">
            <w:pPr>
              <w:pStyle w:val="ATATableContents"/>
              <w:spacing w:before="96" w:after="96"/>
              <w:jc w:val="both"/>
              <w:rPr>
                <w:rStyle w:val="DefKey"/>
                <w:b w:val="0"/>
                <w:bCs w:val="0"/>
              </w:rPr>
            </w:pPr>
            <w:r w:rsidRPr="00704BA7">
              <w:rPr>
                <w:rStyle w:val="DefKey"/>
                <w:b w:val="0"/>
                <w:bCs w:val="0"/>
              </w:rPr>
              <w:t>Lightning/High Intensity Radiated Field</w:t>
            </w:r>
          </w:p>
        </w:tc>
      </w:tr>
      <w:tr w:rsidR="002F7717" w:rsidRPr="002F7717" w:rsidTr="00704BA7">
        <w:tc>
          <w:tcPr>
            <w:tcW w:w="5220" w:type="dxa"/>
            <w:shd w:val="clear" w:color="auto" w:fill="auto"/>
          </w:tcPr>
          <w:p w:rsidR="002F7717" w:rsidRPr="002F7717" w:rsidRDefault="002F7717" w:rsidP="00704BA7">
            <w:pPr>
              <w:pStyle w:val="ATATableContents"/>
              <w:spacing w:before="96" w:after="96"/>
            </w:pPr>
            <w:r w:rsidRPr="00704BA7">
              <w:rPr>
                <w:rStyle w:val="DefKey"/>
                <w:b w:val="0"/>
                <w:bCs w:val="0"/>
              </w:rPr>
              <w:t xml:space="preserve">         </w:t>
            </w:r>
            <w:r w:rsidRPr="002F7717">
              <w:t>L/HIRF Characteristics</w:t>
            </w:r>
          </w:p>
        </w:tc>
        <w:tc>
          <w:tcPr>
            <w:tcW w:w="3528" w:type="dxa"/>
            <w:shd w:val="clear" w:color="auto" w:fill="auto"/>
          </w:tcPr>
          <w:p w:rsidR="002F7717" w:rsidRPr="002F7717" w:rsidRDefault="002F7717" w:rsidP="00704BA7">
            <w:pPr>
              <w:pStyle w:val="ATATableContents"/>
              <w:spacing w:before="96" w:after="96"/>
              <w:jc w:val="both"/>
            </w:pPr>
            <w:r w:rsidRPr="002F7717">
              <w:t>Those properties of L/HIRF protection components that are necessary to perform their intended L/HIRF protection function(s).</w:t>
            </w:r>
          </w:p>
        </w:tc>
      </w:tr>
      <w:tr w:rsidR="002F7717" w:rsidRPr="002F7717" w:rsidTr="00704BA7">
        <w:tc>
          <w:tcPr>
            <w:tcW w:w="5220" w:type="dxa"/>
            <w:shd w:val="clear" w:color="auto" w:fill="auto"/>
          </w:tcPr>
          <w:p w:rsidR="002F7717" w:rsidRPr="002F7717" w:rsidRDefault="002F7717" w:rsidP="00704BA7">
            <w:pPr>
              <w:pStyle w:val="ATATableContents"/>
              <w:spacing w:before="96" w:after="96"/>
            </w:pPr>
            <w:r w:rsidRPr="00704BA7">
              <w:rPr>
                <w:rStyle w:val="DefKey"/>
                <w:b w:val="0"/>
                <w:bCs w:val="0"/>
              </w:rPr>
              <w:t xml:space="preserve">         </w:t>
            </w:r>
            <w:r w:rsidRPr="002F7717">
              <w:t>L/HIRF Protection Components</w:t>
            </w:r>
          </w:p>
        </w:tc>
        <w:tc>
          <w:tcPr>
            <w:tcW w:w="3528" w:type="dxa"/>
            <w:shd w:val="clear" w:color="auto" w:fill="auto"/>
          </w:tcPr>
          <w:p w:rsidR="002F7717" w:rsidRPr="002F7717" w:rsidRDefault="002F7717" w:rsidP="00F52430">
            <w:pPr>
              <w:pStyle w:val="ATATableContents"/>
              <w:spacing w:before="96" w:after="96"/>
              <w:jc w:val="both"/>
            </w:pPr>
            <w:r w:rsidRPr="002F7717">
              <w:t>Any self-contained part, combination of parts, subassemblies, units, or structures that perform a distinctive function necessary to provide L/HIRF protection.</w:t>
            </w:r>
          </w:p>
        </w:tc>
      </w:tr>
      <w:tr w:rsidR="002F7717" w:rsidRPr="002F7717" w:rsidTr="00962141">
        <w:tc>
          <w:tcPr>
            <w:tcW w:w="5220" w:type="dxa"/>
            <w:shd w:val="clear" w:color="auto" w:fill="auto"/>
          </w:tcPr>
          <w:p w:rsidR="002F7717" w:rsidRPr="002F7717" w:rsidRDefault="002F7717" w:rsidP="00704BA7">
            <w:pPr>
              <w:pStyle w:val="ATATableContents"/>
              <w:spacing w:before="96" w:after="96"/>
            </w:pPr>
            <w:r w:rsidRPr="00704BA7">
              <w:rPr>
                <w:rStyle w:val="DefKey"/>
                <w:b w:val="0"/>
                <w:bCs w:val="0"/>
              </w:rPr>
              <w:t xml:space="preserve">        </w:t>
            </w:r>
            <w:r w:rsidRPr="00704BA7">
              <w:rPr>
                <w:rStyle w:val="DefKey"/>
                <w:bCs w:val="0"/>
              </w:rPr>
              <w:t xml:space="preserve"> </w:t>
            </w:r>
            <w:r w:rsidRPr="002F7717">
              <w:t>L/HIRF Protection Systems</w:t>
            </w:r>
          </w:p>
        </w:tc>
        <w:tc>
          <w:tcPr>
            <w:tcW w:w="3528" w:type="dxa"/>
            <w:shd w:val="clear" w:color="auto" w:fill="auto"/>
          </w:tcPr>
          <w:p w:rsidR="002F7717" w:rsidRPr="002F7717" w:rsidRDefault="002F7717" w:rsidP="00704BA7">
            <w:pPr>
              <w:pStyle w:val="ATATableContents"/>
              <w:spacing w:before="96" w:after="96"/>
              <w:jc w:val="both"/>
            </w:pPr>
            <w:r w:rsidRPr="002F7717">
              <w:t>Systems comprised of components that avoid, eliminate, or reduce the consequences of an L/HIRF event.</w:t>
            </w:r>
          </w:p>
        </w:tc>
      </w:tr>
      <w:tr w:rsidR="000A7037" w:rsidRPr="002F7717" w:rsidTr="00704BA7">
        <w:trPr>
          <w:ins w:id="340" w:author="Kim Owen" w:date="2012-09-11T17:07:00Z"/>
        </w:trPr>
        <w:tc>
          <w:tcPr>
            <w:tcW w:w="5220" w:type="dxa"/>
            <w:shd w:val="clear" w:color="auto" w:fill="auto"/>
          </w:tcPr>
          <w:p w:rsidR="000A7037" w:rsidRPr="00704BA7" w:rsidRDefault="00337F7A" w:rsidP="00704BA7">
            <w:pPr>
              <w:pStyle w:val="ATATableContents"/>
              <w:spacing w:before="96" w:after="96"/>
              <w:rPr>
                <w:ins w:id="341" w:author="Kim Owen" w:date="2012-09-11T17:07:00Z"/>
                <w:rStyle w:val="DefKey"/>
                <w:b w:val="0"/>
                <w:bCs w:val="0"/>
              </w:rPr>
            </w:pPr>
            <w:ins w:id="342" w:author="Kim Owen" w:date="2012-09-11T17:12:00Z">
              <w:r w:rsidRPr="00704BA7">
                <w:rPr>
                  <w:rStyle w:val="DefKey"/>
                  <w:b w:val="0"/>
                  <w:bCs w:val="0"/>
                </w:rPr>
                <w:t xml:space="preserve">         </w:t>
              </w:r>
            </w:ins>
            <w:ins w:id="343" w:author="Kim Owen" w:date="2012-09-11T17:07:00Z">
              <w:r w:rsidR="000A7037">
                <w:rPr>
                  <w:rStyle w:val="DefKey"/>
                  <w:b w:val="0"/>
                  <w:bCs w:val="0"/>
                </w:rPr>
                <w:t>Lightning/HIRF Significant Item</w:t>
              </w:r>
            </w:ins>
          </w:p>
        </w:tc>
        <w:tc>
          <w:tcPr>
            <w:tcW w:w="3528" w:type="dxa"/>
            <w:shd w:val="clear" w:color="auto" w:fill="auto"/>
          </w:tcPr>
          <w:p w:rsidR="003D694F" w:rsidRDefault="003D694F" w:rsidP="003D694F">
            <w:pPr>
              <w:pStyle w:val="ATATableContents"/>
              <w:spacing w:before="96" w:after="96"/>
              <w:jc w:val="both"/>
              <w:rPr>
                <w:ins w:id="344" w:author="Kim Owen" w:date="2012-10-16T13:24:00Z"/>
              </w:rPr>
            </w:pPr>
            <w:ins w:id="345" w:author="Kim Owen" w:date="2012-10-16T13:24:00Z">
              <w:r>
                <w:t xml:space="preserve">A Lightning/HIRF Significant Item (LHSI) consists of aircraft system or structural Lightning/HIRF protection components or group of components in an installed environment identified at the highest manageable level. Components that make up LHSIs are selected using engineering </w:t>
              </w:r>
              <w:proofErr w:type="spellStart"/>
              <w:r>
                <w:t>judgement</w:t>
              </w:r>
              <w:proofErr w:type="spellEnd"/>
              <w:r>
                <w:t xml:space="preserve"> based on the anticipated consequences of the protection component degradation.</w:t>
              </w:r>
            </w:ins>
          </w:p>
          <w:p w:rsidR="000A7037" w:rsidRPr="002F7717" w:rsidRDefault="003D694F" w:rsidP="003D694F">
            <w:pPr>
              <w:pStyle w:val="ATATableContents"/>
              <w:spacing w:before="96" w:after="96"/>
              <w:jc w:val="both"/>
              <w:rPr>
                <w:ins w:id="346" w:author="Kim Owen" w:date="2012-09-11T17:07:00Z"/>
              </w:rPr>
            </w:pPr>
            <w:ins w:id="347" w:author="Kim Owen" w:date="2012-10-16T13:24:00Z">
              <w:r>
                <w:t>The LHSI list includes the aircraft critical system or structural L/HIRF protection components provided by the OEM Design Engineering team and any additional protection components added by the MSG-3 analyst. The LHSI list is analyzed through the MSG-3 logic process to determine initial L/HIRF scheduled maintenance requirements.</w:t>
              </w:r>
            </w:ins>
          </w:p>
        </w:tc>
      </w:tr>
      <w:tr w:rsidR="000A7037" w:rsidRPr="002F7717" w:rsidTr="00704BA7">
        <w:trPr>
          <w:ins w:id="348" w:author="Kim Owen" w:date="2012-09-11T17:07:00Z"/>
        </w:trPr>
        <w:tc>
          <w:tcPr>
            <w:tcW w:w="5220" w:type="dxa"/>
            <w:shd w:val="clear" w:color="auto" w:fill="auto"/>
          </w:tcPr>
          <w:p w:rsidR="000A7037" w:rsidRDefault="00337F7A" w:rsidP="00704BA7">
            <w:pPr>
              <w:pStyle w:val="ATATableContents"/>
              <w:spacing w:before="96" w:after="96"/>
              <w:rPr>
                <w:ins w:id="349" w:author="Kim Owen" w:date="2012-09-11T17:07:00Z"/>
                <w:rStyle w:val="DefKey"/>
                <w:b w:val="0"/>
                <w:bCs w:val="0"/>
              </w:rPr>
            </w:pPr>
            <w:ins w:id="350" w:author="Kim Owen" w:date="2012-09-11T17:12:00Z">
              <w:r w:rsidRPr="00704BA7">
                <w:rPr>
                  <w:rStyle w:val="DefKey"/>
                  <w:b w:val="0"/>
                  <w:bCs w:val="0"/>
                </w:rPr>
                <w:t xml:space="preserve">         </w:t>
              </w:r>
            </w:ins>
            <w:ins w:id="351" w:author="Kim Owen" w:date="2012-09-11T17:07:00Z">
              <w:r w:rsidR="000A7037">
                <w:t xml:space="preserve">Protection </w:t>
              </w:r>
              <w:r w:rsidR="000A7037" w:rsidRPr="00E928E0">
                <w:t>Assurance Plan</w:t>
              </w:r>
            </w:ins>
          </w:p>
        </w:tc>
        <w:tc>
          <w:tcPr>
            <w:tcW w:w="3528" w:type="dxa"/>
            <w:shd w:val="clear" w:color="auto" w:fill="auto"/>
          </w:tcPr>
          <w:p w:rsidR="000A7037" w:rsidRPr="008F606F" w:rsidRDefault="000A7037" w:rsidP="00704BA7">
            <w:pPr>
              <w:pStyle w:val="ATATableContents"/>
              <w:spacing w:before="96" w:after="96"/>
              <w:jc w:val="both"/>
              <w:rPr>
                <w:ins w:id="352" w:author="Kim Owen" w:date="2012-09-11T17:07:00Z"/>
              </w:rPr>
            </w:pPr>
            <w:ins w:id="353" w:author="Kim Owen" w:date="2012-09-11T17:07:00Z">
              <w:r w:rsidRPr="008F606F">
                <w:t>A Protection Assurance Plan validates that the L/HIRF protection performance assumptions are utilized in developing the scheduled maintenance. This plan can be used to confirm that the maintenance tasks and intervals are appropriate, and identify unanticipated protection degradation that is not detected in the maintenance program. Results from this plan may be used to justify changes to the maintenance program.</w:t>
              </w:r>
            </w:ins>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Lubrication and Servicing</w:t>
            </w:r>
          </w:p>
        </w:tc>
        <w:tc>
          <w:tcPr>
            <w:tcW w:w="3528" w:type="dxa"/>
            <w:shd w:val="clear" w:color="auto" w:fill="auto"/>
          </w:tcPr>
          <w:p w:rsidR="002F7717" w:rsidRPr="002F7717" w:rsidRDefault="002F7717" w:rsidP="00704BA7">
            <w:pPr>
              <w:pStyle w:val="ATATableContents"/>
              <w:spacing w:before="96" w:after="96"/>
              <w:jc w:val="both"/>
            </w:pPr>
            <w:r w:rsidRPr="002F7717">
              <w:t>Any act of lubricating or servicing for the purpose of maintaining inherent design capabilities.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Maintenance Significant Item - (MSI)</w:t>
            </w:r>
          </w:p>
        </w:tc>
        <w:tc>
          <w:tcPr>
            <w:tcW w:w="3528" w:type="dxa"/>
            <w:shd w:val="clear" w:color="auto" w:fill="auto"/>
          </w:tcPr>
          <w:p w:rsidR="002F7717" w:rsidRDefault="002F7717" w:rsidP="00704BA7">
            <w:pPr>
              <w:pStyle w:val="ATATableContents"/>
              <w:spacing w:before="96" w:after="96"/>
              <w:jc w:val="both"/>
            </w:pPr>
            <w:r w:rsidRPr="002F7717">
              <w:t>Items identified by the manufacturer whose failure</w:t>
            </w:r>
          </w:p>
          <w:p w:rsidR="002F7717" w:rsidRPr="002F7717" w:rsidRDefault="002F7717" w:rsidP="00704BA7">
            <w:pPr>
              <w:pStyle w:val="ATATableContents"/>
              <w:spacing w:before="96" w:after="96"/>
              <w:jc w:val="both"/>
            </w:pPr>
            <w:r w:rsidRPr="002F7717">
              <w:t>a. could affect safety (on ground or in flight), and/or</w:t>
            </w:r>
          </w:p>
          <w:p w:rsidR="002F7717" w:rsidRPr="002F7717" w:rsidRDefault="002F7717" w:rsidP="00704BA7">
            <w:pPr>
              <w:pStyle w:val="ATATableContents"/>
              <w:spacing w:before="96" w:after="96"/>
              <w:jc w:val="both"/>
            </w:pPr>
            <w:r w:rsidRPr="002F7717">
              <w:t>b. is undetectable during operations, and/or</w:t>
            </w:r>
          </w:p>
          <w:p w:rsidR="002F7717" w:rsidRPr="002F7717" w:rsidRDefault="002F7717" w:rsidP="00704BA7">
            <w:pPr>
              <w:pStyle w:val="ATATableContents"/>
              <w:spacing w:before="96" w:after="96"/>
              <w:jc w:val="both"/>
            </w:pPr>
            <w:r w:rsidRPr="002F7717">
              <w:t>c. could have significant operational impact, and/or</w:t>
            </w:r>
          </w:p>
          <w:p w:rsidR="002F7717" w:rsidRPr="002F7717" w:rsidRDefault="00A65F3B" w:rsidP="00A65F3B">
            <w:pPr>
              <w:pStyle w:val="ParaDict3"/>
              <w:ind w:left="5760" w:hanging="5760"/>
            </w:pPr>
            <w:r>
              <w:t>d. could have significant economic impact</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Multiple Element Fatigue Damage</w:t>
            </w:r>
          </w:p>
        </w:tc>
        <w:tc>
          <w:tcPr>
            <w:tcW w:w="3528" w:type="dxa"/>
            <w:shd w:val="clear" w:color="auto" w:fill="auto"/>
          </w:tcPr>
          <w:p w:rsidR="002F7717" w:rsidRPr="002F7717" w:rsidRDefault="002F7717" w:rsidP="00704BA7">
            <w:pPr>
              <w:pStyle w:val="ATATableContents"/>
              <w:spacing w:before="96" w:after="96"/>
              <w:jc w:val="both"/>
            </w:pPr>
            <w:r w:rsidRPr="002F7717">
              <w:t>The simultaneous cracking of multiple load path discrete elements working at similar stress levels.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Multiple Site Fatigue Damage</w:t>
            </w:r>
          </w:p>
        </w:tc>
        <w:tc>
          <w:tcPr>
            <w:tcW w:w="3528" w:type="dxa"/>
            <w:shd w:val="clear" w:color="auto" w:fill="auto"/>
          </w:tcPr>
          <w:p w:rsidR="002F7717" w:rsidRPr="002F7717" w:rsidRDefault="002F7717" w:rsidP="00704BA7">
            <w:pPr>
              <w:pStyle w:val="ATATableContents"/>
              <w:spacing w:before="96" w:after="96"/>
              <w:jc w:val="both"/>
            </w:pPr>
            <w:r w:rsidRPr="002F7717">
              <w:t>The presence of a number of adjacent, small cracks that might coalesce to form a single long crack.</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Non-</w:t>
            </w:r>
            <w:proofErr w:type="spellStart"/>
            <w:r w:rsidRPr="00704BA7">
              <w:rPr>
                <w:rStyle w:val="DefKey"/>
                <w:bCs w:val="0"/>
                <w:color w:val="auto"/>
                <w:sz w:val="24"/>
              </w:rPr>
              <w:t>metallics</w:t>
            </w:r>
            <w:proofErr w:type="spellEnd"/>
          </w:p>
        </w:tc>
        <w:tc>
          <w:tcPr>
            <w:tcW w:w="3528" w:type="dxa"/>
            <w:shd w:val="clear" w:color="auto" w:fill="auto"/>
          </w:tcPr>
          <w:p w:rsidR="002F7717" w:rsidRPr="002F7717" w:rsidRDefault="002F7717" w:rsidP="00704BA7">
            <w:pPr>
              <w:pStyle w:val="ATATableContents"/>
              <w:spacing w:before="96" w:after="96"/>
              <w:jc w:val="both"/>
            </w:pPr>
            <w:r w:rsidRPr="002F7717">
              <w:t xml:space="preserve">Any structural material made from fibrous or laminated components bonded together by a medium.  Materials such as graphite epoxy, boron epoxy, fiber glass, </w:t>
            </w:r>
            <w:proofErr w:type="spellStart"/>
            <w:r w:rsidRPr="002F7717">
              <w:t>kevlar</w:t>
            </w:r>
            <w:proofErr w:type="spellEnd"/>
            <w:r w:rsidRPr="002F7717">
              <w:t xml:space="preserve"> epoxy, acrylics and the like are non-</w:t>
            </w:r>
            <w:proofErr w:type="spellStart"/>
            <w:r w:rsidRPr="002F7717">
              <w:t>metallics</w:t>
            </w:r>
            <w:proofErr w:type="spellEnd"/>
            <w:r w:rsidRPr="002F7717">
              <w:t>. Non-</w:t>
            </w:r>
            <w:proofErr w:type="spellStart"/>
            <w:r w:rsidRPr="002F7717">
              <w:t>metallics</w:t>
            </w:r>
            <w:proofErr w:type="spellEnd"/>
            <w:r w:rsidRPr="002F7717">
              <w:t xml:space="preserve"> include adhesives used to join other metallic or non-metallic structural materials.</w:t>
            </w:r>
          </w:p>
        </w:tc>
      </w:tr>
      <w:tr w:rsidR="002F7717" w:rsidRPr="00704BA7" w:rsidTr="00704BA7">
        <w:tc>
          <w:tcPr>
            <w:tcW w:w="5220" w:type="dxa"/>
            <w:shd w:val="clear" w:color="auto" w:fill="auto"/>
          </w:tcPr>
          <w:p w:rsidR="002F7717" w:rsidRPr="00704BA7" w:rsidRDefault="002F7717" w:rsidP="00704BA7">
            <w:pPr>
              <w:pStyle w:val="ATATableContents"/>
              <w:spacing w:before="96" w:after="96"/>
              <w:rPr>
                <w:szCs w:val="24"/>
              </w:rPr>
            </w:pPr>
            <w:r w:rsidRPr="00704BA7">
              <w:rPr>
                <w:rStyle w:val="DefKey"/>
                <w:bCs w:val="0"/>
                <w:sz w:val="24"/>
                <w:szCs w:val="24"/>
              </w:rPr>
              <w:t xml:space="preserve">Operating Crew </w:t>
            </w:r>
            <w:r w:rsidRPr="00704BA7">
              <w:rPr>
                <w:rStyle w:val="DefKey"/>
                <w:sz w:val="24"/>
                <w:szCs w:val="24"/>
              </w:rPr>
              <w:t xml:space="preserve">Normal </w:t>
            </w:r>
            <w:r w:rsidRPr="00704BA7">
              <w:rPr>
                <w:rStyle w:val="DefKey"/>
                <w:bCs w:val="0"/>
                <w:sz w:val="24"/>
                <w:szCs w:val="24"/>
              </w:rPr>
              <w:t>Duties</w:t>
            </w:r>
          </w:p>
        </w:tc>
        <w:tc>
          <w:tcPr>
            <w:tcW w:w="3528" w:type="dxa"/>
            <w:shd w:val="clear" w:color="auto" w:fill="auto"/>
          </w:tcPr>
          <w:p w:rsidR="002F7717" w:rsidRPr="00704BA7" w:rsidRDefault="002F7717" w:rsidP="00704BA7">
            <w:pPr>
              <w:pStyle w:val="ATATableContents"/>
              <w:spacing w:before="96" w:after="96"/>
              <w:jc w:val="both"/>
              <w:rPr>
                <w:sz w:val="24"/>
                <w:szCs w:val="24"/>
              </w:rPr>
            </w:pP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rPr>
            </w:pPr>
            <w:r w:rsidRPr="00704BA7">
              <w:rPr>
                <w:rStyle w:val="DefKey"/>
                <w:b w:val="0"/>
                <w:bCs w:val="0"/>
                <w:color w:val="auto"/>
              </w:rPr>
              <w:t xml:space="preserve">         </w:t>
            </w:r>
            <w:r w:rsidRPr="00704BA7">
              <w:rPr>
                <w:rStyle w:val="DefKey"/>
                <w:bCs w:val="0"/>
                <w:color w:val="auto"/>
              </w:rPr>
              <w:t>Operating Crew</w:t>
            </w:r>
          </w:p>
        </w:tc>
        <w:tc>
          <w:tcPr>
            <w:tcW w:w="3528" w:type="dxa"/>
            <w:shd w:val="clear" w:color="auto" w:fill="auto"/>
          </w:tcPr>
          <w:p w:rsidR="002F7717" w:rsidRPr="002F7717" w:rsidRDefault="002F7717" w:rsidP="00704BA7">
            <w:pPr>
              <w:pStyle w:val="ATATableContents"/>
              <w:spacing w:before="96" w:after="96"/>
              <w:jc w:val="both"/>
            </w:pPr>
            <w:r w:rsidRPr="002F7717">
              <w:t>Qualified flight compartment and cabin attendant personnel who are on duty.</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rPr>
            </w:pPr>
            <w:r w:rsidRPr="00704BA7">
              <w:rPr>
                <w:rStyle w:val="DefKey"/>
                <w:b w:val="0"/>
                <w:bCs w:val="0"/>
                <w:color w:val="auto"/>
              </w:rPr>
              <w:t xml:space="preserve">         </w:t>
            </w:r>
            <w:r w:rsidRPr="00704BA7">
              <w:rPr>
                <w:rStyle w:val="DefKey"/>
                <w:bCs w:val="0"/>
                <w:color w:val="auto"/>
              </w:rPr>
              <w:t>Normal Duties</w:t>
            </w:r>
          </w:p>
        </w:tc>
        <w:tc>
          <w:tcPr>
            <w:tcW w:w="3528" w:type="dxa"/>
            <w:shd w:val="clear" w:color="auto" w:fill="auto"/>
          </w:tcPr>
          <w:p w:rsidR="002F7717" w:rsidRPr="002F7717" w:rsidRDefault="002F7717" w:rsidP="00704BA7">
            <w:pPr>
              <w:pStyle w:val="ATATableContents"/>
              <w:spacing w:before="96" w:after="96"/>
              <w:jc w:val="both"/>
            </w:pPr>
            <w:r w:rsidRPr="002F7717">
              <w:t>a. Procedures and checks performed during aircraft operation in accordance with the Aircraft Flight Manual.</w:t>
            </w:r>
          </w:p>
          <w:p w:rsidR="002F7717" w:rsidRPr="002F7717" w:rsidRDefault="002F7717" w:rsidP="00704BA7">
            <w:pPr>
              <w:pStyle w:val="ATATableContents"/>
              <w:spacing w:before="96" w:after="96"/>
              <w:jc w:val="both"/>
            </w:pPr>
            <w:r>
              <w:t>b</w:t>
            </w:r>
            <w:r w:rsidRPr="002F7717">
              <w:t>. Recognition of abnormalities or failures by the operating crew through the use of normal physical senses (e.g., odor, noise, vibration, temperature, visual observation of damage or failure, changes in physical input force requirements, etc.).</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Operational Check</w:t>
            </w:r>
          </w:p>
        </w:tc>
        <w:tc>
          <w:tcPr>
            <w:tcW w:w="3528" w:type="dxa"/>
            <w:shd w:val="clear" w:color="auto" w:fill="auto"/>
          </w:tcPr>
          <w:p w:rsidR="002F7717" w:rsidRPr="002F7717" w:rsidRDefault="002F7717" w:rsidP="00704BA7">
            <w:pPr>
              <w:pStyle w:val="ATATableContents"/>
              <w:spacing w:before="96" w:after="96"/>
              <w:jc w:val="both"/>
            </w:pPr>
            <w:r w:rsidRPr="002F7717">
              <w:t>An operational check is a task to determine that an item is fulfilling its intended purpose.  Does not require quantitative tolerances.  This is a failure finding task.</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Operational Effects</w:t>
            </w:r>
          </w:p>
        </w:tc>
        <w:tc>
          <w:tcPr>
            <w:tcW w:w="3528" w:type="dxa"/>
            <w:shd w:val="clear" w:color="auto" w:fill="auto"/>
          </w:tcPr>
          <w:p w:rsidR="002F7717" w:rsidRPr="002F7717" w:rsidRDefault="002F7717" w:rsidP="00704BA7">
            <w:pPr>
              <w:pStyle w:val="ATATableContents"/>
              <w:spacing w:before="96" w:after="96"/>
              <w:jc w:val="both"/>
            </w:pPr>
            <w:r w:rsidRPr="002F7717">
              <w:t xml:space="preserve">Failure effects which interfere with the completion of the aircraft mission.  These failures cause delays, cancellations, ground </w:t>
            </w:r>
            <w:r w:rsidRPr="002F7717">
              <w:lastRenderedPageBreak/>
              <w:t>or flight interruptions, high drag coefficients, altitude restrictions, etc.</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Other Structure</w:t>
            </w:r>
          </w:p>
        </w:tc>
        <w:tc>
          <w:tcPr>
            <w:tcW w:w="3528" w:type="dxa"/>
            <w:shd w:val="clear" w:color="auto" w:fill="auto"/>
          </w:tcPr>
          <w:p w:rsidR="002F7717" w:rsidRDefault="002F7717" w:rsidP="00704BA7">
            <w:pPr>
              <w:pStyle w:val="ATATableContents"/>
              <w:spacing w:before="96" w:after="96"/>
              <w:jc w:val="both"/>
            </w:pPr>
            <w:r w:rsidRPr="002F7717">
              <w:t xml:space="preserve">Structure which is judged not to be a Structural Significant Item. </w:t>
            </w:r>
          </w:p>
          <w:p w:rsidR="002F7717" w:rsidRPr="002F7717" w:rsidRDefault="002F7717" w:rsidP="00704BA7">
            <w:pPr>
              <w:pStyle w:val="ATATableContents"/>
              <w:spacing w:before="96" w:after="96"/>
              <w:jc w:val="both"/>
            </w:pPr>
            <w:r w:rsidRPr="002F7717">
              <w:t>"Other Structure" is defined both externally and internally within zonal boundaries.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Potential Failure</w:t>
            </w:r>
          </w:p>
        </w:tc>
        <w:tc>
          <w:tcPr>
            <w:tcW w:w="3528" w:type="dxa"/>
            <w:shd w:val="clear" w:color="auto" w:fill="auto"/>
          </w:tcPr>
          <w:p w:rsidR="002F7717" w:rsidRPr="002F7717" w:rsidRDefault="002F7717" w:rsidP="00704BA7">
            <w:pPr>
              <w:pStyle w:val="ATATableContents"/>
              <w:spacing w:before="96" w:after="96"/>
              <w:jc w:val="both"/>
            </w:pPr>
            <w:r w:rsidRPr="002F7717">
              <w:t>A defined identifiable condition that indicates that a degradation process is taking place that will lead to a functional failure.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Protective Device</w:t>
            </w:r>
          </w:p>
        </w:tc>
        <w:tc>
          <w:tcPr>
            <w:tcW w:w="3528" w:type="dxa"/>
            <w:shd w:val="clear" w:color="auto" w:fill="auto"/>
          </w:tcPr>
          <w:p w:rsidR="002F7717" w:rsidRPr="002F7717" w:rsidRDefault="002F7717" w:rsidP="00704BA7">
            <w:pPr>
              <w:pStyle w:val="ATATableContents"/>
              <w:spacing w:before="96" w:after="96"/>
              <w:jc w:val="both"/>
            </w:pPr>
            <w:r w:rsidRPr="002F7717">
              <w:t>Any device or system that has a function to avoid, eliminate or reduce the consequences of an event or the failure of some other function.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P to F Interval</w:t>
            </w:r>
          </w:p>
        </w:tc>
        <w:tc>
          <w:tcPr>
            <w:tcW w:w="3528" w:type="dxa"/>
            <w:shd w:val="clear" w:color="auto" w:fill="auto"/>
          </w:tcPr>
          <w:p w:rsidR="002F7717" w:rsidRPr="002F7717" w:rsidRDefault="002F7717" w:rsidP="00704BA7">
            <w:pPr>
              <w:pStyle w:val="ATATableContents"/>
              <w:spacing w:before="96" w:after="96"/>
              <w:jc w:val="both"/>
            </w:pPr>
            <w:r w:rsidRPr="002F7717">
              <w:t>Interval between the point at which a potential failure becomes detectable and the point at which it degrades into a functional failure.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Redundant Functional Elements</w:t>
            </w:r>
          </w:p>
        </w:tc>
        <w:tc>
          <w:tcPr>
            <w:tcW w:w="3528" w:type="dxa"/>
            <w:shd w:val="clear" w:color="auto" w:fill="auto"/>
          </w:tcPr>
          <w:p w:rsidR="002F7717" w:rsidRPr="002F7717" w:rsidRDefault="002F7717" w:rsidP="00704BA7">
            <w:pPr>
              <w:pStyle w:val="ATATableContents"/>
              <w:spacing w:before="96" w:after="96"/>
              <w:jc w:val="both"/>
            </w:pPr>
            <w:r w:rsidRPr="002F7717">
              <w:t>Two or more independent physical elements of a system/item providing the same function.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Residual Strength</w:t>
            </w:r>
          </w:p>
        </w:tc>
        <w:tc>
          <w:tcPr>
            <w:tcW w:w="3528" w:type="dxa"/>
            <w:shd w:val="clear" w:color="auto" w:fill="auto"/>
          </w:tcPr>
          <w:p w:rsidR="002F7717" w:rsidRPr="002F7717" w:rsidRDefault="002F7717" w:rsidP="00704BA7">
            <w:pPr>
              <w:pStyle w:val="ATATableContents"/>
              <w:spacing w:before="96" w:after="96"/>
              <w:jc w:val="both"/>
            </w:pPr>
            <w:r w:rsidRPr="002F7717">
              <w:t>The strength of a damaged structure.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Restoration</w:t>
            </w:r>
          </w:p>
        </w:tc>
        <w:tc>
          <w:tcPr>
            <w:tcW w:w="3528" w:type="dxa"/>
            <w:shd w:val="clear" w:color="auto" w:fill="auto"/>
          </w:tcPr>
          <w:p w:rsidR="002F7717" w:rsidRPr="002F7717" w:rsidRDefault="002F7717" w:rsidP="00704BA7">
            <w:pPr>
              <w:pStyle w:val="ATATableContents"/>
              <w:spacing w:before="96" w:after="96"/>
              <w:jc w:val="both"/>
            </w:pPr>
            <w:r w:rsidRPr="002F7717">
              <w:t>That work necessary to return the item to a specific standard.  Restoration may vary from cleaning or replacement of single parts up to a complete overhaul.</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Safe Life Structure</w:t>
            </w:r>
          </w:p>
        </w:tc>
        <w:tc>
          <w:tcPr>
            <w:tcW w:w="3528" w:type="dxa"/>
            <w:shd w:val="clear" w:color="auto" w:fill="auto"/>
          </w:tcPr>
          <w:p w:rsidR="002F7717" w:rsidRPr="002F7717" w:rsidRDefault="002F7717" w:rsidP="00704BA7">
            <w:pPr>
              <w:pStyle w:val="ATATableContents"/>
              <w:spacing w:before="96" w:after="96"/>
              <w:jc w:val="both"/>
            </w:pPr>
            <w:r w:rsidRPr="002F7717">
              <w:t>Structure which is not practical to design or qualify as damage tolerant.  Its reliability is protected by discard limits which remove items from service before fatigue cracking is expected.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Safety (adverse effect)</w:t>
            </w:r>
          </w:p>
        </w:tc>
        <w:tc>
          <w:tcPr>
            <w:tcW w:w="3528" w:type="dxa"/>
            <w:shd w:val="clear" w:color="auto" w:fill="auto"/>
          </w:tcPr>
          <w:p w:rsidR="002F7717" w:rsidRPr="002F7717" w:rsidRDefault="002F7717" w:rsidP="00704BA7">
            <w:pPr>
              <w:pStyle w:val="ATATableContents"/>
              <w:spacing w:before="96" w:after="96"/>
              <w:jc w:val="both"/>
            </w:pPr>
            <w:r w:rsidRPr="002F7717">
              <w:t>Safety shall be considered as adversely affected if the consequences of the failure condition would prevent the continued safe flight and landing of the aircraft and/or might cause serious or fatal injury to human occupants.</w:t>
            </w:r>
          </w:p>
        </w:tc>
      </w:tr>
      <w:tr w:rsidR="002F7717" w:rsidRPr="002F7717" w:rsidTr="00704BA7">
        <w:trPr>
          <w:trHeight w:val="1515"/>
        </w:trPr>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Safety/Emergency Systems or Equipment</w:t>
            </w:r>
          </w:p>
        </w:tc>
        <w:tc>
          <w:tcPr>
            <w:tcW w:w="3528" w:type="dxa"/>
            <w:shd w:val="clear" w:color="auto" w:fill="auto"/>
          </w:tcPr>
          <w:p w:rsidR="002F7717" w:rsidRPr="002F7717" w:rsidRDefault="002F7717" w:rsidP="00704BA7">
            <w:pPr>
              <w:pStyle w:val="ATATableContents"/>
              <w:spacing w:before="96" w:after="96"/>
              <w:jc w:val="both"/>
            </w:pPr>
            <w:r w:rsidRPr="002F7717">
              <w:t>A device or system that:</w:t>
            </w:r>
          </w:p>
          <w:p w:rsidR="002F7717" w:rsidRDefault="002F7717" w:rsidP="00704BA7">
            <w:pPr>
              <w:pStyle w:val="ATATableContents"/>
              <w:spacing w:before="96" w:after="96"/>
              <w:jc w:val="both"/>
            </w:pPr>
            <w:r w:rsidRPr="002F7717">
              <w:t>1) enhances the evacuation of the aircraft in an emergency or,</w:t>
            </w:r>
          </w:p>
          <w:p w:rsidR="002F7717" w:rsidRPr="002F7717" w:rsidRDefault="002F7717" w:rsidP="00704BA7">
            <w:pPr>
              <w:pStyle w:val="ATATableContents"/>
              <w:spacing w:before="96" w:after="96"/>
              <w:jc w:val="both"/>
            </w:pPr>
            <w:r w:rsidRPr="002F7717">
              <w:t>2) if it does not function when required, results in a Failure Condition that might have an adverse effect on safety.</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Scheduled Maintenance Check</w:t>
            </w:r>
          </w:p>
        </w:tc>
        <w:tc>
          <w:tcPr>
            <w:tcW w:w="3528" w:type="dxa"/>
            <w:shd w:val="clear" w:color="auto" w:fill="auto"/>
          </w:tcPr>
          <w:p w:rsidR="002F7717" w:rsidRPr="002F7717" w:rsidRDefault="002F7717" w:rsidP="00704BA7">
            <w:pPr>
              <w:pStyle w:val="ATATableContents"/>
              <w:spacing w:before="96" w:after="96"/>
              <w:jc w:val="both"/>
            </w:pPr>
            <w:r w:rsidRPr="002F7717">
              <w:t>Any of the maintenance opportunities which are prepackaged and are accomplished on a regular basis.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Structural Significant Item - (SSI)</w:t>
            </w:r>
          </w:p>
        </w:tc>
        <w:tc>
          <w:tcPr>
            <w:tcW w:w="3528" w:type="dxa"/>
            <w:shd w:val="clear" w:color="auto" w:fill="auto"/>
          </w:tcPr>
          <w:p w:rsidR="002F7717" w:rsidRPr="002F7717" w:rsidRDefault="002F7717" w:rsidP="00704BA7">
            <w:pPr>
              <w:pStyle w:val="ATATableContents"/>
              <w:spacing w:before="96" w:after="96"/>
              <w:jc w:val="both"/>
            </w:pPr>
            <w:r w:rsidRPr="002F7717">
              <w:t>Any detail, element or assembly, which contributes significantly to carrying flight, ground, pressure or control loads and whose failure could affect the structural integrity necessary for the safety of the aircraft.</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Scheduled Structural Health Monitoring (S-SHM)</w:t>
            </w:r>
          </w:p>
        </w:tc>
        <w:tc>
          <w:tcPr>
            <w:tcW w:w="3528" w:type="dxa"/>
            <w:shd w:val="clear" w:color="auto" w:fill="auto"/>
          </w:tcPr>
          <w:p w:rsidR="002F7717" w:rsidRPr="002F7717" w:rsidRDefault="002F7717" w:rsidP="00704BA7">
            <w:pPr>
              <w:pStyle w:val="ATATableContents"/>
              <w:spacing w:before="96" w:after="96"/>
              <w:jc w:val="both"/>
            </w:pPr>
            <w:r w:rsidRPr="002F7717">
              <w:t>The</w:t>
            </w:r>
            <w:r w:rsidRPr="00704BA7">
              <w:rPr>
                <w:b/>
              </w:rPr>
              <w:t xml:space="preserve"> </w:t>
            </w:r>
            <w:r w:rsidRPr="002F7717">
              <w:t>act to use/run/read-out a SHM device at an interval set at a fixed schedule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Structural Assembly</w:t>
            </w:r>
          </w:p>
        </w:tc>
        <w:tc>
          <w:tcPr>
            <w:tcW w:w="3528" w:type="dxa"/>
            <w:shd w:val="clear" w:color="auto" w:fill="auto"/>
          </w:tcPr>
          <w:p w:rsidR="002F7717" w:rsidRPr="002F7717" w:rsidRDefault="002F7717" w:rsidP="00704BA7">
            <w:pPr>
              <w:pStyle w:val="ATATableContents"/>
              <w:spacing w:before="96" w:after="96"/>
              <w:jc w:val="both"/>
            </w:pPr>
            <w:r w:rsidRPr="002F7717">
              <w:t>One or more structural elements which together provide a basic structural function.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Structural Detail</w:t>
            </w:r>
          </w:p>
        </w:tc>
        <w:tc>
          <w:tcPr>
            <w:tcW w:w="3528" w:type="dxa"/>
            <w:shd w:val="clear" w:color="auto" w:fill="auto"/>
          </w:tcPr>
          <w:p w:rsidR="002F7717" w:rsidRPr="002F7717" w:rsidRDefault="002F7717" w:rsidP="00704BA7">
            <w:pPr>
              <w:pStyle w:val="ATATableContents"/>
              <w:spacing w:before="96" w:after="96"/>
              <w:jc w:val="both"/>
            </w:pPr>
            <w:r w:rsidRPr="002F7717">
              <w:t>The lowest functional level in an aircraft structure.  A discrete region or area of a structural element, or a boundary intersection of two or more elements.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Structural Element</w:t>
            </w:r>
          </w:p>
        </w:tc>
        <w:tc>
          <w:tcPr>
            <w:tcW w:w="3528" w:type="dxa"/>
            <w:shd w:val="clear" w:color="auto" w:fill="auto"/>
          </w:tcPr>
          <w:p w:rsidR="002F7717" w:rsidRPr="002F7717" w:rsidRDefault="002F7717" w:rsidP="00704BA7">
            <w:pPr>
              <w:pStyle w:val="ATATableContents"/>
              <w:spacing w:before="96" w:after="96"/>
              <w:jc w:val="both"/>
            </w:pPr>
            <w:r w:rsidRPr="002F7717">
              <w:t>Two or more structural details which together form an identified manufacturer's assembly part.</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Structural Function</w:t>
            </w:r>
          </w:p>
        </w:tc>
        <w:tc>
          <w:tcPr>
            <w:tcW w:w="3528" w:type="dxa"/>
            <w:shd w:val="clear" w:color="auto" w:fill="auto"/>
          </w:tcPr>
          <w:p w:rsidR="002F7717" w:rsidRPr="002F7717" w:rsidRDefault="002F7717" w:rsidP="00704BA7">
            <w:pPr>
              <w:pStyle w:val="ATATableContents"/>
              <w:spacing w:before="96" w:after="96"/>
              <w:jc w:val="both"/>
            </w:pPr>
            <w:r w:rsidRPr="002F7717">
              <w:t>The mode of action of aircraft structure.  It includes acceptance and transfer of specified loads in items (details /elements /assemblies) and provides consistently adequate aircraft response and flight characteristics.</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Structural Health Monitoring (SHM)</w:t>
            </w:r>
          </w:p>
        </w:tc>
        <w:tc>
          <w:tcPr>
            <w:tcW w:w="3528" w:type="dxa"/>
            <w:shd w:val="clear" w:color="auto" w:fill="auto"/>
          </w:tcPr>
          <w:p w:rsidR="002F7717" w:rsidRPr="002F7717" w:rsidRDefault="002F7717" w:rsidP="00704BA7">
            <w:pPr>
              <w:pStyle w:val="ATATableContents"/>
              <w:spacing w:before="96" w:after="96"/>
              <w:jc w:val="both"/>
            </w:pPr>
            <w:r w:rsidRPr="002F7717">
              <w:t>The concept of checking or watching a specific structural item, detail, installation or assembly using on board mechanical, optical or electronic devices specifically designed for the application used. SHM does not name any specific method or technology</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Task Applicability</w:t>
            </w:r>
          </w:p>
        </w:tc>
        <w:tc>
          <w:tcPr>
            <w:tcW w:w="3528" w:type="dxa"/>
            <w:shd w:val="clear" w:color="auto" w:fill="auto"/>
          </w:tcPr>
          <w:p w:rsidR="002F7717" w:rsidRPr="002F7717" w:rsidRDefault="002F7717" w:rsidP="00704BA7">
            <w:pPr>
              <w:pStyle w:val="ATATableContents"/>
              <w:spacing w:before="96" w:after="96"/>
              <w:jc w:val="both"/>
            </w:pPr>
            <w:r w:rsidRPr="002F7717">
              <w:t>A set of conditions that leads to the identification of a task type when a specific set of characteristics of the failure cause being analyzed would be discovered and/or corrected as a result of the task being accomplished.</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Task Effectiveness</w:t>
            </w:r>
          </w:p>
        </w:tc>
        <w:tc>
          <w:tcPr>
            <w:tcW w:w="3528" w:type="dxa"/>
            <w:shd w:val="clear" w:color="auto" w:fill="auto"/>
          </w:tcPr>
          <w:p w:rsidR="002F7717" w:rsidRPr="002F7717" w:rsidRDefault="002F7717" w:rsidP="00704BA7">
            <w:pPr>
              <w:pStyle w:val="ATATableContents"/>
              <w:spacing w:before="96" w:after="96"/>
              <w:jc w:val="both"/>
            </w:pPr>
            <w:r w:rsidRPr="002F7717">
              <w:t>A specific set of conditions that leads to the selection of a task already identified to be applicable.  Avoids, eliminates, or reduces the negative consequences of the failure to an extent that justifies doing the task at the selected interval.</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lastRenderedPageBreak/>
              <w:t>Tasks - Maintenance</w:t>
            </w:r>
          </w:p>
        </w:tc>
        <w:tc>
          <w:tcPr>
            <w:tcW w:w="3528" w:type="dxa"/>
            <w:shd w:val="clear" w:color="auto" w:fill="auto"/>
          </w:tcPr>
          <w:p w:rsidR="002F7717" w:rsidRPr="002F7717" w:rsidRDefault="002F7717" w:rsidP="00704BA7">
            <w:pPr>
              <w:pStyle w:val="ATATableContents"/>
              <w:spacing w:before="96" w:after="96"/>
              <w:jc w:val="both"/>
            </w:pPr>
            <w:r w:rsidRPr="002F7717">
              <w:t>An action or set of actions required to achieve a desired outcome which restores an item to or maintains an item in serviceable condition, including inspection and determination of condition.</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Threshold</w:t>
            </w:r>
          </w:p>
        </w:tc>
        <w:tc>
          <w:tcPr>
            <w:tcW w:w="3528" w:type="dxa"/>
            <w:shd w:val="clear" w:color="auto" w:fill="auto"/>
          </w:tcPr>
          <w:p w:rsidR="002F7717" w:rsidRPr="002F7717" w:rsidRDefault="002F7717" w:rsidP="00704BA7">
            <w:pPr>
              <w:pStyle w:val="ATATableContents"/>
              <w:spacing w:before="96" w:after="96"/>
              <w:jc w:val="both"/>
            </w:pPr>
            <w:r w:rsidRPr="002F7717">
              <w:t>See "Interval - Initial".</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Threshold Period</w:t>
            </w:r>
          </w:p>
        </w:tc>
        <w:tc>
          <w:tcPr>
            <w:tcW w:w="3528" w:type="dxa"/>
            <w:shd w:val="clear" w:color="auto" w:fill="auto"/>
          </w:tcPr>
          <w:p w:rsidR="002F7717" w:rsidRPr="002F7717" w:rsidRDefault="002F7717" w:rsidP="00704BA7">
            <w:pPr>
              <w:pStyle w:val="ATATableContents"/>
              <w:spacing w:before="96" w:after="96"/>
              <w:jc w:val="both"/>
            </w:pPr>
            <w:r w:rsidRPr="002F7717">
              <w:t>A period during which no occurrences of the failure can reasonably be expected to occur after the item enters into service.</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Visual Check</w:t>
            </w:r>
          </w:p>
        </w:tc>
        <w:tc>
          <w:tcPr>
            <w:tcW w:w="3528" w:type="dxa"/>
            <w:shd w:val="clear" w:color="auto" w:fill="auto"/>
          </w:tcPr>
          <w:p w:rsidR="002F7717" w:rsidRPr="002F7717" w:rsidRDefault="002F7717" w:rsidP="00704BA7">
            <w:pPr>
              <w:pStyle w:val="ATATableContents"/>
              <w:spacing w:before="96" w:after="96"/>
              <w:jc w:val="both"/>
            </w:pPr>
            <w:r w:rsidRPr="002F7717">
              <w:t>A visual check is an observation to determine that an item is fulfilling its intended purpose.  Does not require quantitative tolerances.  This is a failure finding task.</w:t>
            </w:r>
          </w:p>
        </w:tc>
      </w:tr>
      <w:tr w:rsidR="002F7717" w:rsidRPr="002F7717" w:rsidTr="00704BA7">
        <w:tc>
          <w:tcPr>
            <w:tcW w:w="5220" w:type="dxa"/>
            <w:shd w:val="clear" w:color="auto" w:fill="auto"/>
          </w:tcPr>
          <w:p w:rsidR="002F7717" w:rsidRPr="00704BA7" w:rsidRDefault="002F7717" w:rsidP="00704BA7">
            <w:pPr>
              <w:pStyle w:val="ATATableContents"/>
              <w:spacing w:before="96" w:after="96"/>
              <w:rPr>
                <w:rStyle w:val="DefKey"/>
                <w:bCs w:val="0"/>
                <w:color w:val="auto"/>
                <w:sz w:val="24"/>
              </w:rPr>
            </w:pPr>
            <w:r w:rsidRPr="00704BA7">
              <w:rPr>
                <w:rStyle w:val="DefKey"/>
                <w:bCs w:val="0"/>
                <w:color w:val="auto"/>
                <w:sz w:val="24"/>
              </w:rPr>
              <w:t>Wear Damage</w:t>
            </w:r>
          </w:p>
        </w:tc>
        <w:tc>
          <w:tcPr>
            <w:tcW w:w="3528" w:type="dxa"/>
            <w:shd w:val="clear" w:color="auto" w:fill="auto"/>
          </w:tcPr>
          <w:p w:rsidR="002F7717" w:rsidRPr="002F7717" w:rsidRDefault="002F7717" w:rsidP="00704BA7">
            <w:pPr>
              <w:pStyle w:val="ATATableContents"/>
              <w:spacing w:before="96" w:after="96"/>
              <w:jc w:val="both"/>
            </w:pPr>
            <w:r w:rsidRPr="002F7717">
              <w:t>Physical deterioration of the surface of an item due to relative motion between two parts in contact.</w:t>
            </w:r>
          </w:p>
        </w:tc>
      </w:tr>
    </w:tbl>
    <w:p w:rsidR="00305CBC" w:rsidRDefault="00305CBC" w:rsidP="00270C66">
      <w:pPr>
        <w:pStyle w:val="ATAChapter"/>
        <w:numPr>
          <w:ilvl w:val="0"/>
          <w:numId w:val="0"/>
        </w:numPr>
      </w:pPr>
    </w:p>
    <w:sectPr w:rsidR="00305CBC" w:rsidSect="009E28D1">
      <w:headerReference w:type="default" r:id="rId14"/>
      <w:footerReference w:type="default" r:id="rId15"/>
      <w:pgSz w:w="12240" w:h="15840"/>
      <w:pgMar w:top="1440" w:right="63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D7" w:rsidRDefault="008C7AD7">
      <w:r>
        <w:separator/>
      </w:r>
    </w:p>
  </w:endnote>
  <w:endnote w:type="continuationSeparator" w:id="0">
    <w:p w:rsidR="008C7AD7" w:rsidRDefault="008C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Times 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D7" w:rsidRDefault="008C7AD7" w:rsidP="009E28D1">
    <w:pPr>
      <w:pStyle w:val="Footer"/>
      <w:tabs>
        <w:tab w:val="clear" w:pos="9360"/>
        <w:tab w:val="right" w:pos="10890"/>
      </w:tabs>
    </w:pPr>
    <w:r w:rsidRPr="00F40B17">
      <w:t>Copyright 2011, Air Transport Association of America, Inc., d/b/a Airlines for America. All rights reserved.</w:t>
    </w:r>
    <w:r>
      <w:tab/>
      <w:t xml:space="preserve">Page </w:t>
    </w:r>
    <w:r w:rsidR="004C6C55">
      <w:fldChar w:fldCharType="begin"/>
    </w:r>
    <w:r w:rsidR="004C6C55">
      <w:instrText xml:space="preserve"> PAGE  \* Arabic  \* MERGEFORMAT </w:instrText>
    </w:r>
    <w:r w:rsidR="004C6C55">
      <w:fldChar w:fldCharType="separate"/>
    </w:r>
    <w:r w:rsidR="004C6C55">
      <w:rPr>
        <w:noProof/>
      </w:rPr>
      <w:t>1</w:t>
    </w:r>
    <w:r w:rsidR="004C6C5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D7" w:rsidRDefault="008C7AD7">
      <w:r>
        <w:separator/>
      </w:r>
    </w:p>
  </w:footnote>
  <w:footnote w:type="continuationSeparator" w:id="0">
    <w:p w:rsidR="008C7AD7" w:rsidRDefault="008C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963101"/>
      <w:docPartObj>
        <w:docPartGallery w:val="Watermarks"/>
        <w:docPartUnique/>
      </w:docPartObj>
    </w:sdtPr>
    <w:sdtEndPr/>
    <w:sdtContent>
      <w:p w:rsidR="008C7AD7" w:rsidRDefault="004C6C5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3554"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06F6"/>
    <w:multiLevelType w:val="hybridMultilevel"/>
    <w:tmpl w:val="F718FD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CD11FE"/>
    <w:multiLevelType w:val="hybridMultilevel"/>
    <w:tmpl w:val="D7CC68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771FF"/>
    <w:multiLevelType w:val="hybridMultilevel"/>
    <w:tmpl w:val="0DE08A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F92751"/>
    <w:multiLevelType w:val="hybridMultilevel"/>
    <w:tmpl w:val="C270D200"/>
    <w:lvl w:ilvl="0" w:tplc="5D7CF86C">
      <w:start w:val="1"/>
      <w:numFmt w:val="upperLetter"/>
      <w:pStyle w:val="ATALA1-ListAlpha1"/>
      <w:lvlText w:val="%1."/>
      <w:lvlJc w:val="left"/>
      <w:pPr>
        <w:ind w:left="1080" w:hanging="360"/>
      </w:pPr>
    </w:lvl>
    <w:lvl w:ilvl="1" w:tplc="D7CC6CD8">
      <w:start w:val="1"/>
      <w:numFmt w:val="lowerLetter"/>
      <w:pStyle w:val="ATALA2-ListAlpha2"/>
      <w:lvlText w:val="%2."/>
      <w:lvlJc w:val="left"/>
      <w:pPr>
        <w:ind w:left="1800" w:hanging="360"/>
      </w:pPr>
    </w:lvl>
    <w:lvl w:ilvl="2" w:tplc="1810676C">
      <w:start w:val="1"/>
      <w:numFmt w:val="lowerRoman"/>
      <w:pStyle w:val="ATALA3-ListAlpha3"/>
      <w:lvlText w:val="%3."/>
      <w:lvlJc w:val="right"/>
      <w:pPr>
        <w:ind w:left="2520" w:hanging="180"/>
      </w:pPr>
    </w:lvl>
    <w:lvl w:ilvl="3" w:tplc="0D62D18C">
      <w:start w:val="1"/>
      <w:numFmt w:val="lowerLetter"/>
      <w:pStyle w:val="ATALA4-ListAlpha4"/>
      <w:lvlText w:val="%4)"/>
      <w:lvlJc w:val="left"/>
      <w:pPr>
        <w:ind w:left="3240" w:hanging="360"/>
      </w:pPr>
    </w:lvl>
    <w:lvl w:ilvl="4" w:tplc="CC84A08E">
      <w:start w:val="1"/>
      <w:numFmt w:val="lowerRoman"/>
      <w:pStyle w:val="ATALA5-ListAlpha5"/>
      <w:lvlText w:val="%5)"/>
      <w:lvlJc w:val="righ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B744F7"/>
    <w:multiLevelType w:val="multilevel"/>
    <w:tmpl w:val="C3D43AEE"/>
    <w:lvl w:ilvl="0">
      <w:start w:val="1"/>
      <w:numFmt w:val="decimal"/>
      <w:pStyle w:val="ATAChapter"/>
      <w:lvlText w:val="Chapter %1."/>
      <w:lvlJc w:val="left"/>
      <w:pPr>
        <w:ind w:left="360" w:hanging="360"/>
      </w:pPr>
      <w:rPr>
        <w:rFonts w:ascii="Arial" w:hAnsi="Arial" w:hint="default"/>
        <w:b/>
        <w:i w:val="0"/>
        <w:sz w:val="32"/>
      </w:rPr>
    </w:lvl>
    <w:lvl w:ilvl="1">
      <w:start w:val="1"/>
      <w:numFmt w:val="decimal"/>
      <w:pStyle w:val="ATASection"/>
      <w:lvlText w:val="%1-%2."/>
      <w:lvlJc w:val="left"/>
      <w:pPr>
        <w:ind w:left="360" w:hanging="360"/>
      </w:pPr>
      <w:rPr>
        <w:rFonts w:ascii="Arial" w:hAnsi="Arial" w:hint="default"/>
        <w:b/>
        <w:i w:val="0"/>
        <w:sz w:val="30"/>
      </w:rPr>
    </w:lvl>
    <w:lvl w:ilvl="2">
      <w:start w:val="1"/>
      <w:numFmt w:val="decimal"/>
      <w:pStyle w:val="ATASubject"/>
      <w:lvlText w:val="%1-%2-%3."/>
      <w:lvlJc w:val="left"/>
      <w:pPr>
        <w:ind w:left="540" w:hanging="540"/>
      </w:pPr>
      <w:rPr>
        <w:rFonts w:ascii="Arial" w:hAnsi="Arial" w:hint="default"/>
        <w:b/>
        <w:i w:val="0"/>
        <w:sz w:val="28"/>
      </w:rPr>
    </w:lvl>
    <w:lvl w:ilvl="3">
      <w:start w:val="1"/>
      <w:numFmt w:val="decimal"/>
      <w:pStyle w:val="ATAH1"/>
      <w:lvlText w:val="%4."/>
      <w:lvlJc w:val="left"/>
      <w:pPr>
        <w:ind w:left="360" w:hanging="360"/>
      </w:pPr>
      <w:rPr>
        <w:rFonts w:ascii="Arial" w:hAnsi="Arial" w:hint="default"/>
        <w:b/>
        <w:i w:val="0"/>
        <w:sz w:val="26"/>
      </w:rPr>
    </w:lvl>
    <w:lvl w:ilvl="4">
      <w:start w:val="1"/>
      <w:numFmt w:val="decimal"/>
      <w:pStyle w:val="ATAH2"/>
      <w:lvlText w:val="%4.%5."/>
      <w:lvlJc w:val="left"/>
      <w:pPr>
        <w:ind w:left="360" w:hanging="360"/>
      </w:pPr>
      <w:rPr>
        <w:rFonts w:ascii="Arial" w:hAnsi="Arial" w:hint="default"/>
        <w:b/>
        <w:i w:val="0"/>
        <w:sz w:val="24"/>
      </w:rPr>
    </w:lvl>
    <w:lvl w:ilvl="5">
      <w:start w:val="1"/>
      <w:numFmt w:val="decimal"/>
      <w:pStyle w:val="ATAH3"/>
      <w:lvlText w:val="%4.%5.%6."/>
      <w:lvlJc w:val="left"/>
      <w:pPr>
        <w:ind w:left="360" w:hanging="360"/>
      </w:pPr>
      <w:rPr>
        <w:rFonts w:ascii="Arial" w:hAnsi="Arial" w:hint="default"/>
        <w:b/>
        <w:i w:val="0"/>
        <w:sz w:val="22"/>
      </w:rPr>
    </w:lvl>
    <w:lvl w:ilvl="6">
      <w:start w:val="1"/>
      <w:numFmt w:val="decimal"/>
      <w:pStyle w:val="ATAH4"/>
      <w:lvlText w:val="%4.%5.%6.%7."/>
      <w:lvlJc w:val="left"/>
      <w:pPr>
        <w:ind w:left="360" w:hanging="360"/>
      </w:pPr>
      <w:rPr>
        <w:rFonts w:ascii="Arial" w:hAnsi="Arial" w:hint="default"/>
        <w:b/>
        <w:i w:val="0"/>
        <w:sz w:val="20"/>
      </w:rPr>
    </w:lvl>
    <w:lvl w:ilvl="7">
      <w:start w:val="1"/>
      <w:numFmt w:val="decimal"/>
      <w:pStyle w:val="ATAH5"/>
      <w:lvlText w:val="%4.%5.%6.%7.%8."/>
      <w:lvlJc w:val="left"/>
      <w:pPr>
        <w:ind w:left="360" w:hanging="360"/>
      </w:pPr>
      <w:rPr>
        <w:rFonts w:ascii="Arial" w:hAnsi="Arial" w:hint="default"/>
        <w:b/>
        <w:i/>
        <w:sz w:val="20"/>
      </w:rPr>
    </w:lvl>
    <w:lvl w:ilvl="8">
      <w:start w:val="1"/>
      <w:numFmt w:val="decimal"/>
      <w:pStyle w:val="ATAH6"/>
      <w:lvlText w:val="%4.%5.%6.%7.%8.%9."/>
      <w:lvlJc w:val="left"/>
      <w:pPr>
        <w:ind w:left="360" w:hanging="360"/>
      </w:pPr>
      <w:rPr>
        <w:rFonts w:ascii="Arial" w:hAnsi="Arial" w:hint="default"/>
        <w:b/>
        <w:i/>
        <w:sz w:val="20"/>
        <w:u w:val="single"/>
      </w:rPr>
    </w:lvl>
  </w:abstractNum>
  <w:abstractNum w:abstractNumId="5">
    <w:nsid w:val="13817982"/>
    <w:multiLevelType w:val="hybridMultilevel"/>
    <w:tmpl w:val="68FCED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7E633D"/>
    <w:multiLevelType w:val="hybridMultilevel"/>
    <w:tmpl w:val="862849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5D00A53"/>
    <w:multiLevelType w:val="multilevel"/>
    <w:tmpl w:val="36A6E2B8"/>
    <w:styleLink w:val="ATAAppendix"/>
    <w:lvl w:ilvl="0">
      <w:start w:val="1"/>
      <w:numFmt w:val="decimal"/>
      <w:lvlText w:val="Appendix %1."/>
      <w:lvlJc w:val="left"/>
      <w:pPr>
        <w:ind w:left="360" w:hanging="360"/>
      </w:pPr>
      <w:rPr>
        <w:rFonts w:hint="default"/>
      </w:rPr>
    </w:lvl>
    <w:lvl w:ilvl="1">
      <w:start w:val="1"/>
      <w:numFmt w:val="decimal"/>
      <w:lvlText w:val="A%1-%2."/>
      <w:lvlJc w:val="left"/>
      <w:pPr>
        <w:ind w:left="0" w:firstLine="0"/>
      </w:pPr>
      <w:rPr>
        <w:rFonts w:hint="default"/>
      </w:rPr>
    </w:lvl>
    <w:lvl w:ilvl="2">
      <w:start w:val="1"/>
      <w:numFmt w:val="decimal"/>
      <w:lvlText w:val="A%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tabs>
          <w:tab w:val="num" w:pos="2160"/>
        </w:tabs>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17210E73"/>
    <w:multiLevelType w:val="hybridMultilevel"/>
    <w:tmpl w:val="0DE08A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B91391E"/>
    <w:multiLevelType w:val="hybridMultilevel"/>
    <w:tmpl w:val="F3F6CC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D1E43E4"/>
    <w:multiLevelType w:val="hybridMultilevel"/>
    <w:tmpl w:val="914A261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2B94F93"/>
    <w:multiLevelType w:val="multilevel"/>
    <w:tmpl w:val="44167CC6"/>
    <w:lvl w:ilvl="0">
      <w:start w:val="1"/>
      <w:numFmt w:val="decimal"/>
      <w:pStyle w:val="ATAAppendixChapter"/>
      <w:lvlText w:val="Appendix %1."/>
      <w:lvlJc w:val="left"/>
      <w:pPr>
        <w:ind w:left="360" w:hanging="360"/>
      </w:pPr>
      <w:rPr>
        <w:rFonts w:ascii="Arial" w:hAnsi="Arial" w:hint="default"/>
        <w:b/>
        <w:i w:val="0"/>
        <w:sz w:val="32"/>
      </w:rPr>
    </w:lvl>
    <w:lvl w:ilvl="1">
      <w:start w:val="1"/>
      <w:numFmt w:val="decimal"/>
      <w:pStyle w:val="ATAAppendixSection"/>
      <w:lvlText w:val="A%1-%2."/>
      <w:lvlJc w:val="left"/>
      <w:pPr>
        <w:ind w:left="360" w:hanging="360"/>
      </w:pPr>
      <w:rPr>
        <w:rFonts w:ascii="Arial" w:hAnsi="Arial" w:hint="default"/>
        <w:b/>
        <w:i w:val="0"/>
        <w:sz w:val="30"/>
      </w:rPr>
    </w:lvl>
    <w:lvl w:ilvl="2">
      <w:start w:val="1"/>
      <w:numFmt w:val="decimal"/>
      <w:pStyle w:val="ATAAppendixSubject"/>
      <w:lvlText w:val="A%1-%2-%3."/>
      <w:lvlJc w:val="left"/>
      <w:pPr>
        <w:ind w:left="540" w:hanging="540"/>
      </w:pPr>
      <w:rPr>
        <w:rFonts w:ascii="Arial" w:hAnsi="Arial" w:hint="default"/>
        <w:b/>
        <w:i w:val="0"/>
        <w:sz w:val="28"/>
      </w:rPr>
    </w:lvl>
    <w:lvl w:ilvl="3">
      <w:start w:val="1"/>
      <w:numFmt w:val="decimal"/>
      <w:lvlText w:val="%4."/>
      <w:lvlJc w:val="left"/>
      <w:pPr>
        <w:ind w:left="360" w:hanging="360"/>
      </w:pPr>
      <w:rPr>
        <w:rFonts w:ascii="Arial" w:hAnsi="Arial" w:hint="default"/>
        <w:b/>
        <w:i w:val="0"/>
        <w:sz w:val="26"/>
      </w:rPr>
    </w:lvl>
    <w:lvl w:ilvl="4">
      <w:start w:val="1"/>
      <w:numFmt w:val="decimal"/>
      <w:lvlText w:val="%4.%5."/>
      <w:lvlJc w:val="left"/>
      <w:pPr>
        <w:ind w:left="360" w:hanging="360"/>
      </w:pPr>
      <w:rPr>
        <w:rFonts w:ascii="Arial" w:hAnsi="Arial" w:hint="default"/>
        <w:b/>
        <w:i w:val="0"/>
        <w:sz w:val="24"/>
      </w:rPr>
    </w:lvl>
    <w:lvl w:ilvl="5">
      <w:start w:val="1"/>
      <w:numFmt w:val="decimal"/>
      <w:lvlText w:val="%4.%5.%6."/>
      <w:lvlJc w:val="left"/>
      <w:pPr>
        <w:ind w:left="360" w:hanging="360"/>
      </w:pPr>
      <w:rPr>
        <w:rFonts w:ascii="Arial" w:hAnsi="Arial" w:hint="default"/>
        <w:b/>
        <w:i w:val="0"/>
        <w:sz w:val="22"/>
      </w:rPr>
    </w:lvl>
    <w:lvl w:ilvl="6">
      <w:start w:val="1"/>
      <w:numFmt w:val="decimal"/>
      <w:lvlText w:val="%4.%5.%6.%7."/>
      <w:lvlJc w:val="left"/>
      <w:pPr>
        <w:ind w:left="360" w:hanging="360"/>
      </w:pPr>
      <w:rPr>
        <w:rFonts w:ascii="Arial" w:hAnsi="Arial" w:hint="default"/>
        <w:b/>
        <w:i w:val="0"/>
        <w:sz w:val="20"/>
      </w:rPr>
    </w:lvl>
    <w:lvl w:ilvl="7">
      <w:start w:val="1"/>
      <w:numFmt w:val="decimal"/>
      <w:lvlText w:val="%6.%5.%4.%7.%8."/>
      <w:lvlJc w:val="left"/>
      <w:pPr>
        <w:ind w:left="360" w:hanging="360"/>
      </w:pPr>
      <w:rPr>
        <w:rFonts w:ascii="Arial" w:hAnsi="Arial" w:hint="default"/>
        <w:b/>
        <w:i/>
        <w:sz w:val="20"/>
      </w:rPr>
    </w:lvl>
    <w:lvl w:ilvl="8">
      <w:start w:val="1"/>
      <w:numFmt w:val="decimal"/>
      <w:lvlText w:val="%4.%5.%6.%7.%8.%9."/>
      <w:lvlJc w:val="left"/>
      <w:pPr>
        <w:ind w:left="360" w:hanging="360"/>
      </w:pPr>
      <w:rPr>
        <w:rFonts w:ascii="Arial" w:hAnsi="Arial" w:hint="default"/>
        <w:b/>
        <w:i/>
        <w:sz w:val="20"/>
        <w:u w:val="single"/>
      </w:rPr>
    </w:lvl>
  </w:abstractNum>
  <w:abstractNum w:abstractNumId="12">
    <w:nsid w:val="24550851"/>
    <w:multiLevelType w:val="hybridMultilevel"/>
    <w:tmpl w:val="F3F6CC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9705647"/>
    <w:multiLevelType w:val="hybridMultilevel"/>
    <w:tmpl w:val="68FCED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AF708DB"/>
    <w:multiLevelType w:val="hybridMultilevel"/>
    <w:tmpl w:val="5A86620A"/>
    <w:lvl w:ilvl="0" w:tplc="531A9878">
      <w:start w:val="1"/>
      <w:numFmt w:val="decimal"/>
      <w:lvlText w:val="(%1)"/>
      <w:lvlJc w:val="left"/>
      <w:pPr>
        <w:ind w:left="2160" w:hanging="360"/>
      </w:pPr>
      <w:rPr>
        <w:rFonts w:hint="default"/>
      </w:rPr>
    </w:lvl>
    <w:lvl w:ilvl="1" w:tplc="A01CF5EE">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2B133A0E"/>
    <w:multiLevelType w:val="hybridMultilevel"/>
    <w:tmpl w:val="0DE08A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E904095"/>
    <w:multiLevelType w:val="hybridMultilevel"/>
    <w:tmpl w:val="F7562556"/>
    <w:lvl w:ilvl="0" w:tplc="FFFFFFFF">
      <w:start w:val="1"/>
      <w:numFmt w:val="decimal"/>
      <w:lvlText w:val="%1."/>
      <w:lvlJc w:val="left"/>
    </w:lvl>
    <w:lvl w:ilvl="1" w:tplc="FFFFFFFF">
      <w:numFmt w:val="decimal"/>
      <w:lvlText w:val=""/>
      <w:lvlJc w:val="left"/>
    </w:lvl>
    <w:lvl w:ilvl="2" w:tplc="6C80ED34">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F3253B6"/>
    <w:multiLevelType w:val="multilevel"/>
    <w:tmpl w:val="321838B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sz w:val="24"/>
        <w:szCs w:val="24"/>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30277F49"/>
    <w:multiLevelType w:val="hybridMultilevel"/>
    <w:tmpl w:val="3B269F62"/>
    <w:lvl w:ilvl="0" w:tplc="4C8E3E08">
      <w:start w:val="1"/>
      <w:numFmt w:val="bullet"/>
      <w:lvlText w:val=""/>
      <w:lvlJc w:val="left"/>
      <w:pPr>
        <w:ind w:left="1440" w:hanging="360"/>
      </w:pPr>
      <w:rPr>
        <w:rFonts w:ascii="Symbol" w:hAnsi="Symbol"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33665F9"/>
    <w:multiLevelType w:val="multilevel"/>
    <w:tmpl w:val="F6AA9366"/>
    <w:lvl w:ilvl="0">
      <w:start w:val="1"/>
      <w:numFmt w:val="decimal"/>
      <w:lvlText w:val="Chapter %1."/>
      <w:lvlJc w:val="left"/>
      <w:pPr>
        <w:ind w:left="360" w:hanging="360"/>
      </w:pPr>
      <w:rPr>
        <w:rFonts w:ascii="Arial" w:hAnsi="Arial" w:hint="default"/>
        <w:b/>
        <w:i w:val="0"/>
        <w:sz w:val="32"/>
      </w:rPr>
    </w:lvl>
    <w:lvl w:ilvl="1">
      <w:start w:val="1"/>
      <w:numFmt w:val="decimal"/>
      <w:lvlText w:val="%1-%2."/>
      <w:lvlJc w:val="left"/>
      <w:pPr>
        <w:ind w:left="360" w:hanging="360"/>
      </w:pPr>
      <w:rPr>
        <w:rFonts w:ascii="Arial" w:hAnsi="Arial" w:hint="default"/>
        <w:b/>
        <w:i w:val="0"/>
        <w:sz w:val="30"/>
      </w:rPr>
    </w:lvl>
    <w:lvl w:ilvl="2">
      <w:start w:val="1"/>
      <w:numFmt w:val="decimal"/>
      <w:lvlText w:val="%1-%2-%3."/>
      <w:lvlJc w:val="left"/>
      <w:pPr>
        <w:ind w:left="540" w:hanging="540"/>
      </w:pPr>
      <w:rPr>
        <w:rFonts w:ascii="Arial" w:hAnsi="Arial" w:hint="default"/>
        <w:b/>
        <w:i w:val="0"/>
        <w:sz w:val="28"/>
      </w:rPr>
    </w:lvl>
    <w:lvl w:ilvl="3">
      <w:start w:val="1"/>
      <w:numFmt w:val="decimal"/>
      <w:lvlText w:val="%4."/>
      <w:lvlJc w:val="left"/>
      <w:pPr>
        <w:ind w:left="360" w:hanging="360"/>
      </w:pPr>
      <w:rPr>
        <w:rFonts w:ascii="Arial" w:hAnsi="Arial" w:hint="default"/>
        <w:b/>
        <w:i w:val="0"/>
        <w:sz w:val="26"/>
      </w:rPr>
    </w:lvl>
    <w:lvl w:ilvl="4">
      <w:start w:val="1"/>
      <w:numFmt w:val="decimal"/>
      <w:lvlText w:val="%4.%5."/>
      <w:lvlJc w:val="left"/>
      <w:pPr>
        <w:ind w:left="360" w:hanging="360"/>
      </w:pPr>
      <w:rPr>
        <w:rFonts w:ascii="Arial" w:hAnsi="Arial" w:hint="default"/>
        <w:b/>
        <w:i w:val="0"/>
        <w:sz w:val="24"/>
      </w:rPr>
    </w:lvl>
    <w:lvl w:ilvl="5">
      <w:start w:val="1"/>
      <w:numFmt w:val="decimal"/>
      <w:lvlText w:val="%4.%5.%6."/>
      <w:lvlJc w:val="left"/>
      <w:pPr>
        <w:ind w:left="360" w:hanging="360"/>
      </w:pPr>
      <w:rPr>
        <w:rFonts w:ascii="Arial" w:hAnsi="Arial" w:hint="default"/>
        <w:b/>
        <w:i w:val="0"/>
        <w:sz w:val="22"/>
      </w:rPr>
    </w:lvl>
    <w:lvl w:ilvl="6">
      <w:start w:val="1"/>
      <w:numFmt w:val="decimal"/>
      <w:lvlText w:val="%4.%5.%6.%7."/>
      <w:lvlJc w:val="left"/>
      <w:pPr>
        <w:ind w:left="360" w:hanging="360"/>
      </w:pPr>
      <w:rPr>
        <w:rFonts w:ascii="Arial" w:hAnsi="Arial" w:hint="default"/>
        <w:b/>
        <w:i w:val="0"/>
        <w:sz w:val="20"/>
      </w:rPr>
    </w:lvl>
    <w:lvl w:ilvl="7">
      <w:start w:val="1"/>
      <w:numFmt w:val="decimal"/>
      <w:lvlText w:val="%6.%5.%4.%7.%8."/>
      <w:lvlJc w:val="left"/>
      <w:pPr>
        <w:ind w:left="360" w:hanging="360"/>
      </w:pPr>
      <w:rPr>
        <w:rFonts w:ascii="Arial" w:hAnsi="Arial" w:hint="default"/>
        <w:b/>
        <w:i/>
        <w:sz w:val="20"/>
      </w:rPr>
    </w:lvl>
    <w:lvl w:ilvl="8">
      <w:start w:val="1"/>
      <w:numFmt w:val="decimal"/>
      <w:lvlText w:val="%4.%5.%6.%7.%8.%9."/>
      <w:lvlJc w:val="left"/>
      <w:pPr>
        <w:ind w:left="360" w:hanging="360"/>
      </w:pPr>
      <w:rPr>
        <w:rFonts w:ascii="Arial" w:hAnsi="Arial" w:hint="default"/>
        <w:b/>
        <w:i/>
        <w:sz w:val="20"/>
        <w:u w:val="single"/>
      </w:rPr>
    </w:lvl>
  </w:abstractNum>
  <w:abstractNum w:abstractNumId="20">
    <w:nsid w:val="353A2CCA"/>
    <w:multiLevelType w:val="hybridMultilevel"/>
    <w:tmpl w:val="4B6E2642"/>
    <w:lvl w:ilvl="0" w:tplc="0A9C86E0">
      <w:start w:val="1"/>
      <w:numFmt w:val="decimal"/>
      <w:lvlText w:val="%1."/>
      <w:lvlJc w:val="left"/>
      <w:pPr>
        <w:ind w:left="1800" w:hanging="360"/>
      </w:pPr>
      <w:rPr>
        <w:rFonts w:ascii="Times New Roman" w:hAnsi="Times New Roman" w:hint="default"/>
        <w:b w:val="0"/>
        <w:i w:val="0"/>
        <w:caps w:val="0"/>
        <w:strike w:val="0"/>
        <w:dstrike w:val="0"/>
        <w:vanish w:val="0"/>
        <w:color w:val="000000"/>
        <w:sz w:val="24"/>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63438B5"/>
    <w:multiLevelType w:val="hybridMultilevel"/>
    <w:tmpl w:val="862849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82B0802"/>
    <w:multiLevelType w:val="hybridMultilevel"/>
    <w:tmpl w:val="E1D66620"/>
    <w:lvl w:ilvl="0" w:tplc="0A9C86E0">
      <w:start w:val="1"/>
      <w:numFmt w:val="decimal"/>
      <w:lvlText w:val="%1."/>
      <w:lvlJc w:val="left"/>
      <w:pPr>
        <w:ind w:left="1800" w:hanging="360"/>
      </w:pPr>
      <w:rPr>
        <w:rFonts w:ascii="Times New Roman" w:hAnsi="Times New Roman" w:hint="default"/>
        <w:b w:val="0"/>
        <w:i w:val="0"/>
        <w:caps w:val="0"/>
        <w:strike w:val="0"/>
        <w:dstrike w:val="0"/>
        <w:vanish w:val="0"/>
        <w:color w:val="000000"/>
        <w:sz w:val="24"/>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841569B"/>
    <w:multiLevelType w:val="hybridMultilevel"/>
    <w:tmpl w:val="F718FD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96F1502"/>
    <w:multiLevelType w:val="hybridMultilevel"/>
    <w:tmpl w:val="4162B1AE"/>
    <w:lvl w:ilvl="0" w:tplc="04090017">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942C67"/>
    <w:multiLevelType w:val="hybridMultilevel"/>
    <w:tmpl w:val="7FC4F768"/>
    <w:lvl w:ilvl="0" w:tplc="2D428560">
      <w:start w:val="1"/>
      <w:numFmt w:val="bullet"/>
      <w:pStyle w:val="ATALB1-ListBullet1"/>
      <w:lvlText w:val=""/>
      <w:lvlJc w:val="left"/>
      <w:pPr>
        <w:tabs>
          <w:tab w:val="num" w:pos="1080"/>
        </w:tabs>
        <w:ind w:left="1080" w:hanging="360"/>
      </w:pPr>
      <w:rPr>
        <w:rFonts w:ascii="Symbol" w:hAnsi="Symbol" w:hint="default"/>
        <w:color w:val="auto"/>
        <w:sz w:val="20"/>
      </w:rPr>
    </w:lvl>
    <w:lvl w:ilvl="1" w:tplc="C9A2CCEC">
      <w:start w:val="1"/>
      <w:numFmt w:val="bullet"/>
      <w:pStyle w:val="ATALB2-ListBullet2"/>
      <w:lvlText w:val="o"/>
      <w:lvlJc w:val="left"/>
      <w:pPr>
        <w:tabs>
          <w:tab w:val="num" w:pos="1440"/>
        </w:tabs>
        <w:ind w:left="1440" w:hanging="360"/>
      </w:pPr>
      <w:rPr>
        <w:rFonts w:ascii="Courier New" w:hAnsi="Courier New" w:cs="Courier New" w:hint="default"/>
      </w:rPr>
    </w:lvl>
    <w:lvl w:ilvl="2" w:tplc="88886748">
      <w:start w:val="1"/>
      <w:numFmt w:val="bullet"/>
      <w:pStyle w:val="ATALB3-ListBullet3"/>
      <w:lvlText w:val=""/>
      <w:lvlJc w:val="left"/>
      <w:pPr>
        <w:tabs>
          <w:tab w:val="num" w:pos="2160"/>
        </w:tabs>
        <w:ind w:left="2160" w:hanging="360"/>
      </w:pPr>
      <w:rPr>
        <w:rFonts w:ascii="Wingdings" w:hAnsi="Wingdings" w:hint="default"/>
      </w:rPr>
    </w:lvl>
    <w:lvl w:ilvl="3" w:tplc="04090001">
      <w:start w:val="1"/>
      <w:numFmt w:val="bullet"/>
      <w:pStyle w:val="ATALB4-ListBullet4"/>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9CD26FD"/>
    <w:multiLevelType w:val="hybridMultilevel"/>
    <w:tmpl w:val="46E8912A"/>
    <w:lvl w:ilvl="0" w:tplc="04090017">
      <w:start w:val="1"/>
      <w:numFmt w:val="lowerLetter"/>
      <w:lvlText w:val="%1)"/>
      <w:lvlJc w:val="left"/>
      <w:pPr>
        <w:ind w:left="1800" w:hanging="360"/>
      </w:pPr>
    </w:lvl>
    <w:lvl w:ilvl="1" w:tplc="870E9754">
      <w:start w:val="1"/>
      <w:numFmt w:val="decimal"/>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39F102D1"/>
    <w:multiLevelType w:val="hybridMultilevel"/>
    <w:tmpl w:val="862849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ADB3614"/>
    <w:multiLevelType w:val="hybridMultilevel"/>
    <w:tmpl w:val="68FCED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C1C3C48"/>
    <w:multiLevelType w:val="hybridMultilevel"/>
    <w:tmpl w:val="A448035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3DF80F7F"/>
    <w:multiLevelType w:val="hybridMultilevel"/>
    <w:tmpl w:val="62C8F616"/>
    <w:lvl w:ilvl="0" w:tplc="4C8E3E08">
      <w:start w:val="1"/>
      <w:numFmt w:val="bullet"/>
      <w:lvlText w:val=""/>
      <w:lvlJc w:val="left"/>
      <w:pPr>
        <w:ind w:left="1440" w:hanging="360"/>
      </w:pPr>
      <w:rPr>
        <w:rFonts w:ascii="Symbol" w:hAnsi="Symbol"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72F25C2"/>
    <w:multiLevelType w:val="hybridMultilevel"/>
    <w:tmpl w:val="0DE08A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B5B17BF"/>
    <w:multiLevelType w:val="hybridMultilevel"/>
    <w:tmpl w:val="4B6E2642"/>
    <w:lvl w:ilvl="0" w:tplc="0A9C86E0">
      <w:start w:val="1"/>
      <w:numFmt w:val="decimal"/>
      <w:lvlText w:val="%1."/>
      <w:lvlJc w:val="left"/>
      <w:pPr>
        <w:ind w:left="1800" w:hanging="360"/>
      </w:pPr>
      <w:rPr>
        <w:rFonts w:ascii="Times New Roman" w:hAnsi="Times New Roman" w:hint="default"/>
        <w:b w:val="0"/>
        <w:i w:val="0"/>
        <w:caps w:val="0"/>
        <w:strike w:val="0"/>
        <w:dstrike w:val="0"/>
        <w:vanish w:val="0"/>
        <w:color w:val="000000"/>
        <w:sz w:val="24"/>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5A152D18"/>
    <w:multiLevelType w:val="hybridMultilevel"/>
    <w:tmpl w:val="35A6A99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DE610E6"/>
    <w:multiLevelType w:val="hybridMultilevel"/>
    <w:tmpl w:val="D22437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FDF4AD7"/>
    <w:multiLevelType w:val="hybridMultilevel"/>
    <w:tmpl w:val="68FCED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0693E81"/>
    <w:multiLevelType w:val="hybridMultilevel"/>
    <w:tmpl w:val="B2B0A1B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7504188"/>
    <w:multiLevelType w:val="hybridMultilevel"/>
    <w:tmpl w:val="84BC97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C61CF5"/>
    <w:multiLevelType w:val="hybridMultilevel"/>
    <w:tmpl w:val="FA566C00"/>
    <w:lvl w:ilvl="0" w:tplc="531A987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nsid w:val="6B6719F0"/>
    <w:multiLevelType w:val="hybridMultilevel"/>
    <w:tmpl w:val="93386E2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6CC05D84"/>
    <w:multiLevelType w:val="multilevel"/>
    <w:tmpl w:val="57D88EDA"/>
    <w:lvl w:ilvl="0">
      <w:start w:val="1"/>
      <w:numFmt w:val="decimal"/>
      <w:pStyle w:val="ATALN1-ListNumbered1"/>
      <w:lvlText w:val="%1."/>
      <w:lvlJc w:val="left"/>
      <w:pPr>
        <w:ind w:left="1080" w:hanging="360"/>
      </w:pPr>
      <w:rPr>
        <w:rFonts w:hint="default"/>
      </w:rPr>
    </w:lvl>
    <w:lvl w:ilvl="1">
      <w:start w:val="1"/>
      <w:numFmt w:val="lowerLetter"/>
      <w:pStyle w:val="ATALN2-ListNumbered2"/>
      <w:lvlText w:val="%2."/>
      <w:lvlJc w:val="left"/>
      <w:pPr>
        <w:ind w:left="1800" w:hanging="360"/>
      </w:pPr>
      <w:rPr>
        <w:rFonts w:hint="default"/>
      </w:rPr>
    </w:lvl>
    <w:lvl w:ilvl="2">
      <w:start w:val="1"/>
      <w:numFmt w:val="lowerRoman"/>
      <w:pStyle w:val="ATALN3-ListNumbered3"/>
      <w:lvlText w:val="%3."/>
      <w:lvlJc w:val="right"/>
      <w:pPr>
        <w:ind w:left="2520" w:hanging="180"/>
      </w:pPr>
      <w:rPr>
        <w:rFonts w:hint="default"/>
      </w:rPr>
    </w:lvl>
    <w:lvl w:ilvl="3">
      <w:start w:val="1"/>
      <w:numFmt w:val="decimal"/>
      <w:pStyle w:val="ATALN4-ListNumbered4"/>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nsid w:val="77804ABD"/>
    <w:multiLevelType w:val="hybridMultilevel"/>
    <w:tmpl w:val="F56A79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6"/>
  </w:num>
  <w:num w:numId="3">
    <w:abstractNumId w:val="25"/>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33"/>
  </w:num>
  <w:num w:numId="17">
    <w:abstractNumId w:val="39"/>
  </w:num>
  <w:num w:numId="18">
    <w:abstractNumId w:val="26"/>
  </w:num>
  <w:num w:numId="19">
    <w:abstractNumId w:val="14"/>
  </w:num>
  <w:num w:numId="20">
    <w:abstractNumId w:val="38"/>
  </w:num>
  <w:num w:numId="21">
    <w:abstractNumId w:val="2"/>
  </w:num>
  <w:num w:numId="22">
    <w:abstractNumId w:val="31"/>
  </w:num>
  <w:num w:numId="23">
    <w:abstractNumId w:val="15"/>
  </w:num>
  <w:num w:numId="24">
    <w:abstractNumId w:val="8"/>
  </w:num>
  <w:num w:numId="25">
    <w:abstractNumId w:val="29"/>
  </w:num>
  <w:num w:numId="26">
    <w:abstractNumId w:val="34"/>
  </w:num>
  <w:num w:numId="27">
    <w:abstractNumId w:val="18"/>
  </w:num>
  <w:num w:numId="28">
    <w:abstractNumId w:val="30"/>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27"/>
  </w:num>
  <w:num w:numId="33">
    <w:abstractNumId w:val="6"/>
  </w:num>
  <w:num w:numId="34">
    <w:abstractNumId w:val="21"/>
  </w:num>
  <w:num w:numId="35">
    <w:abstractNumId w:val="0"/>
  </w:num>
  <w:num w:numId="36">
    <w:abstractNumId w:val="23"/>
  </w:num>
  <w:num w:numId="37">
    <w:abstractNumId w:val="32"/>
  </w:num>
  <w:num w:numId="38">
    <w:abstractNumId w:val="20"/>
  </w:num>
  <w:num w:numId="39">
    <w:abstractNumId w:val="41"/>
  </w:num>
  <w:num w:numId="40">
    <w:abstractNumId w:val="13"/>
  </w:num>
  <w:num w:numId="41">
    <w:abstractNumId w:val="22"/>
  </w:num>
  <w:num w:numId="42">
    <w:abstractNumId w:val="35"/>
  </w:num>
  <w:num w:numId="43">
    <w:abstractNumId w:val="28"/>
  </w:num>
  <w:num w:numId="44">
    <w:abstractNumId w:val="5"/>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19"/>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 w:numId="51">
    <w:abstractNumId w:val="11"/>
  </w:num>
  <w:num w:numId="52">
    <w:abstractNumId w:val="4"/>
  </w:num>
  <w:num w:numId="53">
    <w:abstractNumId w:val="17"/>
  </w:num>
  <w:num w:numId="54">
    <w:abstractNumId w:val="24"/>
  </w:num>
  <w:num w:numId="55">
    <w:abstractNumId w:val="4"/>
  </w:num>
  <w:num w:numId="56">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hideSpellingErrors/>
  <w:hideGrammaticalError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3555"/>
    <o:shapelayout v:ext="edit">
      <o:idmap v:ext="edit" data="23"/>
    </o:shapelayout>
  </w:hdrShapeDefaults>
  <w:footnotePr>
    <w:footnote w:id="-1"/>
    <w:footnote w:id="0"/>
  </w:footnotePr>
  <w:endnotePr>
    <w:endnote w:id="-1"/>
    <w:endnote w:id="0"/>
  </w:endnotePr>
  <w:compat>
    <w:compatSetting w:name="compatibilityMode" w:uri="http://schemas.microsoft.com/office/word" w:val="12"/>
  </w:compat>
  <w:rsids>
    <w:rsidRoot w:val="0010402C"/>
    <w:rsid w:val="00002111"/>
    <w:rsid w:val="000115A4"/>
    <w:rsid w:val="00011A45"/>
    <w:rsid w:val="00012922"/>
    <w:rsid w:val="00012F03"/>
    <w:rsid w:val="00013CCA"/>
    <w:rsid w:val="0003045E"/>
    <w:rsid w:val="0003598C"/>
    <w:rsid w:val="000564AB"/>
    <w:rsid w:val="0006621B"/>
    <w:rsid w:val="000668DD"/>
    <w:rsid w:val="00072281"/>
    <w:rsid w:val="00073331"/>
    <w:rsid w:val="00081769"/>
    <w:rsid w:val="0008227A"/>
    <w:rsid w:val="0008799D"/>
    <w:rsid w:val="00091708"/>
    <w:rsid w:val="00091B1F"/>
    <w:rsid w:val="00092CE6"/>
    <w:rsid w:val="0009313C"/>
    <w:rsid w:val="00097539"/>
    <w:rsid w:val="000A2333"/>
    <w:rsid w:val="000A475D"/>
    <w:rsid w:val="000A7037"/>
    <w:rsid w:val="000A7F42"/>
    <w:rsid w:val="000B4A0A"/>
    <w:rsid w:val="000B789A"/>
    <w:rsid w:val="000C0AAF"/>
    <w:rsid w:val="000C2BEE"/>
    <w:rsid w:val="000C7EE9"/>
    <w:rsid w:val="000D629F"/>
    <w:rsid w:val="000E119E"/>
    <w:rsid w:val="000E2FDF"/>
    <w:rsid w:val="000E4D3A"/>
    <w:rsid w:val="000E74A5"/>
    <w:rsid w:val="000F0C58"/>
    <w:rsid w:val="000F0C63"/>
    <w:rsid w:val="000F106D"/>
    <w:rsid w:val="000F3A1C"/>
    <w:rsid w:val="000F45D9"/>
    <w:rsid w:val="001010DF"/>
    <w:rsid w:val="0010402C"/>
    <w:rsid w:val="00104BA8"/>
    <w:rsid w:val="00116306"/>
    <w:rsid w:val="001168A3"/>
    <w:rsid w:val="0012188C"/>
    <w:rsid w:val="001220A4"/>
    <w:rsid w:val="00130C47"/>
    <w:rsid w:val="001345D8"/>
    <w:rsid w:val="001517B5"/>
    <w:rsid w:val="00154F9A"/>
    <w:rsid w:val="0015767E"/>
    <w:rsid w:val="00157CD5"/>
    <w:rsid w:val="00161C73"/>
    <w:rsid w:val="00162A7E"/>
    <w:rsid w:val="00174697"/>
    <w:rsid w:val="001757EE"/>
    <w:rsid w:val="00181C86"/>
    <w:rsid w:val="00184E54"/>
    <w:rsid w:val="00195E20"/>
    <w:rsid w:val="001A0E19"/>
    <w:rsid w:val="001B1ED6"/>
    <w:rsid w:val="001B28B6"/>
    <w:rsid w:val="001B3FF4"/>
    <w:rsid w:val="001B7827"/>
    <w:rsid w:val="001C3733"/>
    <w:rsid w:val="001C3E91"/>
    <w:rsid w:val="001C5685"/>
    <w:rsid w:val="001C5714"/>
    <w:rsid w:val="001D4445"/>
    <w:rsid w:val="001E00AA"/>
    <w:rsid w:val="001E1661"/>
    <w:rsid w:val="001E5520"/>
    <w:rsid w:val="001E6799"/>
    <w:rsid w:val="001E6B7B"/>
    <w:rsid w:val="002008FB"/>
    <w:rsid w:val="0020630D"/>
    <w:rsid w:val="00211D30"/>
    <w:rsid w:val="0021260F"/>
    <w:rsid w:val="00214F9D"/>
    <w:rsid w:val="00220F3D"/>
    <w:rsid w:val="00222EA2"/>
    <w:rsid w:val="00235273"/>
    <w:rsid w:val="00244994"/>
    <w:rsid w:val="002460D8"/>
    <w:rsid w:val="002658E8"/>
    <w:rsid w:val="00270BF8"/>
    <w:rsid w:val="00270C66"/>
    <w:rsid w:val="002713A5"/>
    <w:rsid w:val="00273E5E"/>
    <w:rsid w:val="00287387"/>
    <w:rsid w:val="0029088E"/>
    <w:rsid w:val="00295788"/>
    <w:rsid w:val="002A6737"/>
    <w:rsid w:val="002B0ED4"/>
    <w:rsid w:val="002C5D61"/>
    <w:rsid w:val="002E1010"/>
    <w:rsid w:val="002F0275"/>
    <w:rsid w:val="002F2B9D"/>
    <w:rsid w:val="002F7717"/>
    <w:rsid w:val="00302871"/>
    <w:rsid w:val="00304E9D"/>
    <w:rsid w:val="00305CBC"/>
    <w:rsid w:val="0031005B"/>
    <w:rsid w:val="0031454E"/>
    <w:rsid w:val="00321FE0"/>
    <w:rsid w:val="003222EB"/>
    <w:rsid w:val="00322B37"/>
    <w:rsid w:val="00323669"/>
    <w:rsid w:val="0033248A"/>
    <w:rsid w:val="00337F7A"/>
    <w:rsid w:val="00340C1D"/>
    <w:rsid w:val="00347B84"/>
    <w:rsid w:val="003513B5"/>
    <w:rsid w:val="003563A5"/>
    <w:rsid w:val="00356AF3"/>
    <w:rsid w:val="003602E3"/>
    <w:rsid w:val="00390CC9"/>
    <w:rsid w:val="003A49AD"/>
    <w:rsid w:val="003A79C7"/>
    <w:rsid w:val="003B6891"/>
    <w:rsid w:val="003B76F6"/>
    <w:rsid w:val="003C0E4B"/>
    <w:rsid w:val="003D400E"/>
    <w:rsid w:val="003D63FD"/>
    <w:rsid w:val="003D694F"/>
    <w:rsid w:val="003E7E55"/>
    <w:rsid w:val="003F0C90"/>
    <w:rsid w:val="00401189"/>
    <w:rsid w:val="00403050"/>
    <w:rsid w:val="00410743"/>
    <w:rsid w:val="0041169E"/>
    <w:rsid w:val="00422FD1"/>
    <w:rsid w:val="004254BF"/>
    <w:rsid w:val="0043250B"/>
    <w:rsid w:val="00437CF9"/>
    <w:rsid w:val="004516CE"/>
    <w:rsid w:val="00456164"/>
    <w:rsid w:val="00460AB0"/>
    <w:rsid w:val="00464729"/>
    <w:rsid w:val="004664C8"/>
    <w:rsid w:val="0047108F"/>
    <w:rsid w:val="004717C3"/>
    <w:rsid w:val="00475548"/>
    <w:rsid w:val="00480621"/>
    <w:rsid w:val="0048140F"/>
    <w:rsid w:val="00481918"/>
    <w:rsid w:val="00482F26"/>
    <w:rsid w:val="00487298"/>
    <w:rsid w:val="004966BA"/>
    <w:rsid w:val="00496BD5"/>
    <w:rsid w:val="004A1FFB"/>
    <w:rsid w:val="004A46A1"/>
    <w:rsid w:val="004C6C55"/>
    <w:rsid w:val="004C7BE5"/>
    <w:rsid w:val="004D1A33"/>
    <w:rsid w:val="004D451D"/>
    <w:rsid w:val="004D4D58"/>
    <w:rsid w:val="004D5269"/>
    <w:rsid w:val="004E4A34"/>
    <w:rsid w:val="004E501D"/>
    <w:rsid w:val="004F4A89"/>
    <w:rsid w:val="004F5FCF"/>
    <w:rsid w:val="00500223"/>
    <w:rsid w:val="005014C1"/>
    <w:rsid w:val="005037E7"/>
    <w:rsid w:val="00504027"/>
    <w:rsid w:val="0050728A"/>
    <w:rsid w:val="00510AA6"/>
    <w:rsid w:val="00531CD8"/>
    <w:rsid w:val="00542B8D"/>
    <w:rsid w:val="00543C64"/>
    <w:rsid w:val="00553107"/>
    <w:rsid w:val="00553480"/>
    <w:rsid w:val="00560247"/>
    <w:rsid w:val="00563266"/>
    <w:rsid w:val="00582444"/>
    <w:rsid w:val="00583A58"/>
    <w:rsid w:val="00591AAF"/>
    <w:rsid w:val="00597C9A"/>
    <w:rsid w:val="005A111D"/>
    <w:rsid w:val="005A6C78"/>
    <w:rsid w:val="005B794F"/>
    <w:rsid w:val="005D2EBC"/>
    <w:rsid w:val="005D4590"/>
    <w:rsid w:val="005D564D"/>
    <w:rsid w:val="005D5B29"/>
    <w:rsid w:val="005E61E6"/>
    <w:rsid w:val="005E64D8"/>
    <w:rsid w:val="005F15ED"/>
    <w:rsid w:val="00603B56"/>
    <w:rsid w:val="00624F78"/>
    <w:rsid w:val="006305B9"/>
    <w:rsid w:val="0063491C"/>
    <w:rsid w:val="00636A28"/>
    <w:rsid w:val="00645CC2"/>
    <w:rsid w:val="0064645E"/>
    <w:rsid w:val="00653A28"/>
    <w:rsid w:val="0066460C"/>
    <w:rsid w:val="00671266"/>
    <w:rsid w:val="00672CAC"/>
    <w:rsid w:val="00674B57"/>
    <w:rsid w:val="00682106"/>
    <w:rsid w:val="006825B5"/>
    <w:rsid w:val="0068477A"/>
    <w:rsid w:val="00685AAE"/>
    <w:rsid w:val="00694FCB"/>
    <w:rsid w:val="00695A99"/>
    <w:rsid w:val="006C0420"/>
    <w:rsid w:val="006C0A7E"/>
    <w:rsid w:val="006C1B4B"/>
    <w:rsid w:val="006C39A1"/>
    <w:rsid w:val="006C58DF"/>
    <w:rsid w:val="006D21DC"/>
    <w:rsid w:val="006F0FD2"/>
    <w:rsid w:val="00703771"/>
    <w:rsid w:val="00703809"/>
    <w:rsid w:val="00704BA7"/>
    <w:rsid w:val="00704BDD"/>
    <w:rsid w:val="007100F8"/>
    <w:rsid w:val="00710E75"/>
    <w:rsid w:val="00727016"/>
    <w:rsid w:val="00743D3E"/>
    <w:rsid w:val="00753D36"/>
    <w:rsid w:val="00762304"/>
    <w:rsid w:val="007634A7"/>
    <w:rsid w:val="00766B0D"/>
    <w:rsid w:val="00774124"/>
    <w:rsid w:val="007754CC"/>
    <w:rsid w:val="007912ED"/>
    <w:rsid w:val="00791939"/>
    <w:rsid w:val="0079484B"/>
    <w:rsid w:val="00795211"/>
    <w:rsid w:val="007A07EE"/>
    <w:rsid w:val="007A0BCF"/>
    <w:rsid w:val="007A1B2F"/>
    <w:rsid w:val="007A1C6B"/>
    <w:rsid w:val="007A1F23"/>
    <w:rsid w:val="007A2417"/>
    <w:rsid w:val="007B13BB"/>
    <w:rsid w:val="007E557E"/>
    <w:rsid w:val="007F28B1"/>
    <w:rsid w:val="008021BC"/>
    <w:rsid w:val="0080434B"/>
    <w:rsid w:val="00813964"/>
    <w:rsid w:val="008206B4"/>
    <w:rsid w:val="00825C13"/>
    <w:rsid w:val="00831B57"/>
    <w:rsid w:val="00833E9C"/>
    <w:rsid w:val="00845519"/>
    <w:rsid w:val="00850FA2"/>
    <w:rsid w:val="00851362"/>
    <w:rsid w:val="008520E3"/>
    <w:rsid w:val="00852E79"/>
    <w:rsid w:val="00860884"/>
    <w:rsid w:val="0087057E"/>
    <w:rsid w:val="00870614"/>
    <w:rsid w:val="00872CBF"/>
    <w:rsid w:val="0087468E"/>
    <w:rsid w:val="008773E8"/>
    <w:rsid w:val="008864A9"/>
    <w:rsid w:val="00890531"/>
    <w:rsid w:val="008937D4"/>
    <w:rsid w:val="008A582F"/>
    <w:rsid w:val="008B170C"/>
    <w:rsid w:val="008C0364"/>
    <w:rsid w:val="008C74DA"/>
    <w:rsid w:val="008C7AD7"/>
    <w:rsid w:val="008D47F6"/>
    <w:rsid w:val="008E3108"/>
    <w:rsid w:val="008F3BF5"/>
    <w:rsid w:val="008F606F"/>
    <w:rsid w:val="00901249"/>
    <w:rsid w:val="009036D6"/>
    <w:rsid w:val="00910C7A"/>
    <w:rsid w:val="00914536"/>
    <w:rsid w:val="0092187C"/>
    <w:rsid w:val="00933E34"/>
    <w:rsid w:val="0093546B"/>
    <w:rsid w:val="009420F8"/>
    <w:rsid w:val="009423A4"/>
    <w:rsid w:val="00942B03"/>
    <w:rsid w:val="00962141"/>
    <w:rsid w:val="009722ED"/>
    <w:rsid w:val="00972704"/>
    <w:rsid w:val="009947A0"/>
    <w:rsid w:val="00996C0E"/>
    <w:rsid w:val="009A0080"/>
    <w:rsid w:val="009A27AF"/>
    <w:rsid w:val="009B09C3"/>
    <w:rsid w:val="009B41E7"/>
    <w:rsid w:val="009B678A"/>
    <w:rsid w:val="009D028A"/>
    <w:rsid w:val="009D278C"/>
    <w:rsid w:val="009D403E"/>
    <w:rsid w:val="009E28D1"/>
    <w:rsid w:val="009E40B4"/>
    <w:rsid w:val="009F0506"/>
    <w:rsid w:val="009F3311"/>
    <w:rsid w:val="00A131A5"/>
    <w:rsid w:val="00A1440D"/>
    <w:rsid w:val="00A16B87"/>
    <w:rsid w:val="00A2020F"/>
    <w:rsid w:val="00A21D07"/>
    <w:rsid w:val="00A21EE2"/>
    <w:rsid w:val="00A326BC"/>
    <w:rsid w:val="00A34D1B"/>
    <w:rsid w:val="00A65F3B"/>
    <w:rsid w:val="00A77CA2"/>
    <w:rsid w:val="00A82FB6"/>
    <w:rsid w:val="00A91FB9"/>
    <w:rsid w:val="00A969E4"/>
    <w:rsid w:val="00AA07A4"/>
    <w:rsid w:val="00AA6A30"/>
    <w:rsid w:val="00AB1BB7"/>
    <w:rsid w:val="00AC0937"/>
    <w:rsid w:val="00AC37DE"/>
    <w:rsid w:val="00AD17DF"/>
    <w:rsid w:val="00AE20A3"/>
    <w:rsid w:val="00AF4944"/>
    <w:rsid w:val="00AF59BA"/>
    <w:rsid w:val="00B03CC3"/>
    <w:rsid w:val="00B058A4"/>
    <w:rsid w:val="00B05B20"/>
    <w:rsid w:val="00B06145"/>
    <w:rsid w:val="00B13793"/>
    <w:rsid w:val="00B14A78"/>
    <w:rsid w:val="00B15325"/>
    <w:rsid w:val="00B21189"/>
    <w:rsid w:val="00B24E6E"/>
    <w:rsid w:val="00B25DF8"/>
    <w:rsid w:val="00B33FDB"/>
    <w:rsid w:val="00B35F08"/>
    <w:rsid w:val="00B36916"/>
    <w:rsid w:val="00B40034"/>
    <w:rsid w:val="00B422B7"/>
    <w:rsid w:val="00B42E2E"/>
    <w:rsid w:val="00B53195"/>
    <w:rsid w:val="00B65C7D"/>
    <w:rsid w:val="00B73F2B"/>
    <w:rsid w:val="00B7762D"/>
    <w:rsid w:val="00B84900"/>
    <w:rsid w:val="00B96F32"/>
    <w:rsid w:val="00BA2C86"/>
    <w:rsid w:val="00BA3A38"/>
    <w:rsid w:val="00BA6A7A"/>
    <w:rsid w:val="00BB3A0B"/>
    <w:rsid w:val="00BC51DF"/>
    <w:rsid w:val="00BD587F"/>
    <w:rsid w:val="00C14B22"/>
    <w:rsid w:val="00C25438"/>
    <w:rsid w:val="00C26864"/>
    <w:rsid w:val="00C2704B"/>
    <w:rsid w:val="00C30003"/>
    <w:rsid w:val="00C34FE7"/>
    <w:rsid w:val="00C56CE7"/>
    <w:rsid w:val="00C60597"/>
    <w:rsid w:val="00C71E3C"/>
    <w:rsid w:val="00C92A20"/>
    <w:rsid w:val="00C93857"/>
    <w:rsid w:val="00C93EB4"/>
    <w:rsid w:val="00C94BD1"/>
    <w:rsid w:val="00CA22DB"/>
    <w:rsid w:val="00CA7126"/>
    <w:rsid w:val="00CB049A"/>
    <w:rsid w:val="00CB053D"/>
    <w:rsid w:val="00CC1BBE"/>
    <w:rsid w:val="00CC36BD"/>
    <w:rsid w:val="00CC494A"/>
    <w:rsid w:val="00CC6109"/>
    <w:rsid w:val="00CD031F"/>
    <w:rsid w:val="00CD3CFF"/>
    <w:rsid w:val="00CD4989"/>
    <w:rsid w:val="00CD4F68"/>
    <w:rsid w:val="00CE40F9"/>
    <w:rsid w:val="00CE46F9"/>
    <w:rsid w:val="00D04A94"/>
    <w:rsid w:val="00D10C37"/>
    <w:rsid w:val="00D2049D"/>
    <w:rsid w:val="00D206FC"/>
    <w:rsid w:val="00D216B4"/>
    <w:rsid w:val="00D276FC"/>
    <w:rsid w:val="00D31714"/>
    <w:rsid w:val="00D47392"/>
    <w:rsid w:val="00D528FE"/>
    <w:rsid w:val="00D6214F"/>
    <w:rsid w:val="00D6217C"/>
    <w:rsid w:val="00D63775"/>
    <w:rsid w:val="00D63FA9"/>
    <w:rsid w:val="00D77B07"/>
    <w:rsid w:val="00D866B3"/>
    <w:rsid w:val="00D87E27"/>
    <w:rsid w:val="00D91DF5"/>
    <w:rsid w:val="00DC078A"/>
    <w:rsid w:val="00DC1B37"/>
    <w:rsid w:val="00DC7C0D"/>
    <w:rsid w:val="00DD493E"/>
    <w:rsid w:val="00DD7CEA"/>
    <w:rsid w:val="00DE46AF"/>
    <w:rsid w:val="00DF10E4"/>
    <w:rsid w:val="00DF40BD"/>
    <w:rsid w:val="00E03F36"/>
    <w:rsid w:val="00E0784F"/>
    <w:rsid w:val="00E144E8"/>
    <w:rsid w:val="00E2217C"/>
    <w:rsid w:val="00E2652B"/>
    <w:rsid w:val="00E26E12"/>
    <w:rsid w:val="00E3587B"/>
    <w:rsid w:val="00E430A6"/>
    <w:rsid w:val="00E45118"/>
    <w:rsid w:val="00E47060"/>
    <w:rsid w:val="00E538CC"/>
    <w:rsid w:val="00E54A07"/>
    <w:rsid w:val="00E600E8"/>
    <w:rsid w:val="00E614C1"/>
    <w:rsid w:val="00E70E63"/>
    <w:rsid w:val="00E715F3"/>
    <w:rsid w:val="00E73E39"/>
    <w:rsid w:val="00E76C52"/>
    <w:rsid w:val="00E8405D"/>
    <w:rsid w:val="00E8554B"/>
    <w:rsid w:val="00E87C4E"/>
    <w:rsid w:val="00E95D9E"/>
    <w:rsid w:val="00EA425B"/>
    <w:rsid w:val="00EA58AD"/>
    <w:rsid w:val="00EB63FE"/>
    <w:rsid w:val="00EC2CD2"/>
    <w:rsid w:val="00EC3817"/>
    <w:rsid w:val="00EC58B3"/>
    <w:rsid w:val="00ED59CB"/>
    <w:rsid w:val="00ED66B5"/>
    <w:rsid w:val="00EE4351"/>
    <w:rsid w:val="00F01154"/>
    <w:rsid w:val="00F12F48"/>
    <w:rsid w:val="00F24D73"/>
    <w:rsid w:val="00F31618"/>
    <w:rsid w:val="00F32404"/>
    <w:rsid w:val="00F40B17"/>
    <w:rsid w:val="00F51E57"/>
    <w:rsid w:val="00F52430"/>
    <w:rsid w:val="00F57603"/>
    <w:rsid w:val="00F61B5F"/>
    <w:rsid w:val="00F714EB"/>
    <w:rsid w:val="00F90F6F"/>
    <w:rsid w:val="00F928CB"/>
    <w:rsid w:val="00F95DC9"/>
    <w:rsid w:val="00F97107"/>
    <w:rsid w:val="00FA27D1"/>
    <w:rsid w:val="00FA5ED7"/>
    <w:rsid w:val="00FB4731"/>
    <w:rsid w:val="00FB6473"/>
    <w:rsid w:val="00FC3491"/>
    <w:rsid w:val="00FC593D"/>
    <w:rsid w:val="00FD5715"/>
    <w:rsid w:val="00FD5A9D"/>
    <w:rsid w:val="00FD7A99"/>
    <w:rsid w:val="00FE18E4"/>
    <w:rsid w:val="00FE1B13"/>
    <w:rsid w:val="00FE27A4"/>
    <w:rsid w:val="00FE62C2"/>
    <w:rsid w:val="00FF0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4C6C55"/>
    <w:rPr>
      <w:rFonts w:eastAsiaTheme="minorHAnsi"/>
      <w:sz w:val="24"/>
    </w:rPr>
  </w:style>
  <w:style w:type="paragraph" w:styleId="Heading1">
    <w:name w:val="heading 1"/>
    <w:basedOn w:val="Normal"/>
    <w:next w:val="Normal"/>
    <w:link w:val="Heading1Char"/>
    <w:uiPriority w:val="9"/>
    <w:qFormat/>
    <w:rsid w:val="004C6C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4C6C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4C6C5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4C6C5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4C6C5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4C6C5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rsid w:val="004C6C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6C55"/>
  </w:style>
  <w:style w:type="character" w:styleId="Hyperlink">
    <w:name w:val="Hyperlink"/>
    <w:basedOn w:val="DefaultParagraphFont"/>
    <w:rsid w:val="004C6C55"/>
    <w:rPr>
      <w:color w:val="0000FF"/>
    </w:rPr>
  </w:style>
  <w:style w:type="character" w:styleId="FollowedHyperlink">
    <w:name w:val="FollowedHyperlink"/>
    <w:rsid w:val="00E87C4E"/>
    <w:rPr>
      <w:color w:val="0000FF"/>
      <w:u w:val="single"/>
    </w:rPr>
  </w:style>
  <w:style w:type="paragraph" w:styleId="TOC1">
    <w:name w:val="toc 1"/>
    <w:basedOn w:val="Normal"/>
    <w:next w:val="Normal"/>
    <w:autoRedefine/>
    <w:uiPriority w:val="39"/>
    <w:rsid w:val="00850FA2"/>
    <w:rPr>
      <w:b/>
    </w:rPr>
  </w:style>
  <w:style w:type="paragraph" w:styleId="TOC2">
    <w:name w:val="toc 2"/>
    <w:basedOn w:val="Normal"/>
    <w:next w:val="Normal"/>
    <w:autoRedefine/>
    <w:uiPriority w:val="39"/>
    <w:rsid w:val="00850FA2"/>
    <w:pPr>
      <w:ind w:left="288"/>
    </w:pPr>
  </w:style>
  <w:style w:type="paragraph" w:styleId="TOC3">
    <w:name w:val="toc 3"/>
    <w:basedOn w:val="Normal"/>
    <w:next w:val="Normal"/>
    <w:autoRedefine/>
    <w:uiPriority w:val="39"/>
    <w:rsid w:val="00850FA2"/>
    <w:pPr>
      <w:ind w:left="576"/>
    </w:pPr>
  </w:style>
  <w:style w:type="paragraph" w:styleId="TOC4">
    <w:name w:val="toc 4"/>
    <w:basedOn w:val="Normal"/>
    <w:next w:val="Normal"/>
    <w:autoRedefine/>
    <w:uiPriority w:val="39"/>
    <w:rsid w:val="00850FA2"/>
    <w:pPr>
      <w:ind w:left="1008"/>
    </w:pPr>
  </w:style>
  <w:style w:type="paragraph" w:styleId="TOC5">
    <w:name w:val="toc 5"/>
    <w:basedOn w:val="Normal"/>
    <w:next w:val="Normal"/>
    <w:autoRedefine/>
    <w:uiPriority w:val="39"/>
    <w:rsid w:val="00F32404"/>
    <w:pPr>
      <w:ind w:left="1440"/>
    </w:pPr>
    <w:rPr>
      <w:szCs w:val="24"/>
    </w:rPr>
  </w:style>
  <w:style w:type="paragraph" w:styleId="TOC6">
    <w:name w:val="toc 6"/>
    <w:basedOn w:val="Normal"/>
    <w:next w:val="Normal"/>
    <w:autoRedefine/>
    <w:uiPriority w:val="39"/>
    <w:rsid w:val="00F32404"/>
    <w:pPr>
      <w:ind w:left="1728"/>
    </w:pPr>
    <w:rPr>
      <w:szCs w:val="24"/>
    </w:rPr>
  </w:style>
  <w:style w:type="paragraph" w:styleId="TOC7">
    <w:name w:val="toc 7"/>
    <w:basedOn w:val="Normal"/>
    <w:next w:val="Normal"/>
    <w:autoRedefine/>
    <w:uiPriority w:val="39"/>
    <w:rsid w:val="00E87C4E"/>
    <w:pPr>
      <w:ind w:left="1440"/>
    </w:pPr>
    <w:rPr>
      <w:szCs w:val="24"/>
    </w:rPr>
  </w:style>
  <w:style w:type="paragraph" w:styleId="TOC8">
    <w:name w:val="toc 8"/>
    <w:basedOn w:val="Normal"/>
    <w:next w:val="Normal"/>
    <w:autoRedefine/>
    <w:uiPriority w:val="39"/>
    <w:rsid w:val="00E87C4E"/>
    <w:pPr>
      <w:ind w:left="1680"/>
    </w:pPr>
    <w:rPr>
      <w:szCs w:val="24"/>
    </w:rPr>
  </w:style>
  <w:style w:type="paragraph" w:styleId="TOC9">
    <w:name w:val="toc 9"/>
    <w:basedOn w:val="Normal"/>
    <w:next w:val="Normal"/>
    <w:autoRedefine/>
    <w:uiPriority w:val="39"/>
    <w:rsid w:val="00E87C4E"/>
    <w:pPr>
      <w:ind w:left="1920"/>
    </w:pPr>
    <w:rPr>
      <w:szCs w:val="24"/>
    </w:rPr>
  </w:style>
  <w:style w:type="paragraph" w:styleId="FootnoteText">
    <w:name w:val="footnote text"/>
    <w:basedOn w:val="Normal"/>
    <w:next w:val="Normal"/>
    <w:semiHidden/>
    <w:rsid w:val="00E87C4E"/>
    <w:pPr>
      <w:tabs>
        <w:tab w:val="right" w:pos="1800"/>
        <w:tab w:val="left" w:pos="2520"/>
      </w:tabs>
      <w:spacing w:after="240"/>
      <w:ind w:left="360"/>
      <w:jc w:val="both"/>
    </w:pPr>
  </w:style>
  <w:style w:type="paragraph" w:styleId="Header">
    <w:name w:val="header"/>
    <w:basedOn w:val="Normal"/>
    <w:link w:val="HeaderChar"/>
    <w:rsid w:val="004C6C55"/>
    <w:pPr>
      <w:widowControl w:val="0"/>
      <w:pBdr>
        <w:bottom w:val="single" w:sz="4" w:space="1" w:color="auto"/>
      </w:pBdr>
      <w:tabs>
        <w:tab w:val="decimal" w:pos="4320"/>
        <w:tab w:val="decimal" w:pos="9360"/>
      </w:tabs>
      <w:autoSpaceDE w:val="0"/>
      <w:autoSpaceDN w:val="0"/>
      <w:adjustRightInd w:val="0"/>
      <w:spacing w:after="200" w:line="276" w:lineRule="auto"/>
    </w:pPr>
    <w:rPr>
      <w:rFonts w:eastAsia="Times New Roman"/>
      <w:iCs/>
      <w:sz w:val="20"/>
      <w:szCs w:val="16"/>
    </w:rPr>
  </w:style>
  <w:style w:type="paragraph" w:styleId="Footer">
    <w:name w:val="footer"/>
    <w:basedOn w:val="Normal"/>
    <w:link w:val="FooterChar"/>
    <w:rsid w:val="004C6C55"/>
    <w:pPr>
      <w:pBdr>
        <w:top w:val="single" w:sz="6" w:space="1" w:color="000000"/>
      </w:pBdr>
      <w:tabs>
        <w:tab w:val="right" w:pos="9360"/>
      </w:tabs>
      <w:autoSpaceDE w:val="0"/>
      <w:autoSpaceDN w:val="0"/>
      <w:adjustRightInd w:val="0"/>
    </w:pPr>
    <w:rPr>
      <w:rFonts w:eastAsia="Times New Roman"/>
      <w:color w:val="000000"/>
      <w:sz w:val="20"/>
    </w:rPr>
  </w:style>
  <w:style w:type="paragraph" w:styleId="Caption">
    <w:name w:val="caption"/>
    <w:basedOn w:val="Normal"/>
    <w:qFormat/>
    <w:rsid w:val="00E87C4E"/>
    <w:pPr>
      <w:spacing w:before="120" w:after="120"/>
    </w:pPr>
    <w:rPr>
      <w:rFonts w:ascii="Tahoma" w:cs="Tahoma"/>
      <w:i/>
      <w:iCs/>
      <w:szCs w:val="24"/>
    </w:rPr>
  </w:style>
  <w:style w:type="paragraph" w:styleId="EndnoteText">
    <w:name w:val="endnote text"/>
    <w:basedOn w:val="Normal"/>
    <w:next w:val="Normal"/>
    <w:semiHidden/>
    <w:rsid w:val="00E87C4E"/>
  </w:style>
  <w:style w:type="paragraph" w:styleId="BodyText">
    <w:name w:val="Body Text"/>
    <w:basedOn w:val="Normal"/>
    <w:rsid w:val="00E87C4E"/>
    <w:pPr>
      <w:spacing w:after="120"/>
    </w:pPr>
  </w:style>
  <w:style w:type="paragraph" w:styleId="List">
    <w:name w:val="List"/>
    <w:basedOn w:val="BodyText"/>
    <w:rsid w:val="00E87C4E"/>
    <w:rPr>
      <w:rFonts w:ascii="Tahoma" w:cs="Tahoma"/>
    </w:rPr>
  </w:style>
  <w:style w:type="paragraph" w:customStyle="1" w:styleId="Heading">
    <w:name w:val="Heading"/>
    <w:basedOn w:val="Normal"/>
    <w:next w:val="BodyText"/>
    <w:rsid w:val="00E87C4E"/>
    <w:pPr>
      <w:keepNext/>
      <w:spacing w:before="240" w:after="120"/>
    </w:pPr>
    <w:rPr>
      <w:rFonts w:ascii="Arial" w:hAnsi="Arial" w:cs="Tahoma"/>
      <w:sz w:val="28"/>
      <w:szCs w:val="28"/>
    </w:rPr>
  </w:style>
  <w:style w:type="paragraph" w:customStyle="1" w:styleId="Index">
    <w:name w:val="Index"/>
    <w:basedOn w:val="Normal"/>
    <w:rsid w:val="00E87C4E"/>
    <w:rPr>
      <w:rFonts w:ascii="Tahoma" w:cs="Tahoma"/>
    </w:rPr>
  </w:style>
  <w:style w:type="paragraph" w:customStyle="1" w:styleId="Chapter">
    <w:name w:val="_Chapter"/>
    <w:next w:val="Normal"/>
    <w:rsid w:val="00E87C4E"/>
    <w:pPr>
      <w:keepNext/>
      <w:keepLines/>
      <w:widowControl w:val="0"/>
      <w:pBdr>
        <w:top w:val="single" w:sz="18" w:space="2" w:color="000080"/>
      </w:pBdr>
      <w:tabs>
        <w:tab w:val="left" w:pos="3600"/>
        <w:tab w:val="left" w:pos="3960"/>
        <w:tab w:val="left" w:pos="4320"/>
      </w:tabs>
      <w:autoSpaceDE w:val="0"/>
      <w:autoSpaceDN w:val="0"/>
      <w:adjustRightInd w:val="0"/>
      <w:spacing w:before="216" w:after="144"/>
      <w:ind w:left="1800" w:hanging="1800"/>
    </w:pPr>
    <w:rPr>
      <w:rFonts w:ascii="Arial" w:hAnsi="Arial" w:cs="Arial"/>
      <w:b/>
      <w:bCs/>
      <w:sz w:val="32"/>
      <w:szCs w:val="32"/>
    </w:rPr>
  </w:style>
  <w:style w:type="paragraph" w:customStyle="1" w:styleId="Section">
    <w:name w:val="_Section"/>
    <w:next w:val="Normal"/>
    <w:rsid w:val="00E87C4E"/>
    <w:pPr>
      <w:keepNext/>
      <w:keepLines/>
      <w:widowControl w:val="0"/>
      <w:pBdr>
        <w:top w:val="single" w:sz="12" w:space="2" w:color="008080"/>
      </w:pBdr>
      <w:tabs>
        <w:tab w:val="left" w:pos="1800"/>
        <w:tab w:val="left" w:pos="2124"/>
        <w:tab w:val="left" w:pos="2340"/>
      </w:tabs>
      <w:autoSpaceDE w:val="0"/>
      <w:autoSpaceDN w:val="0"/>
      <w:adjustRightInd w:val="0"/>
      <w:spacing w:before="216" w:after="144"/>
      <w:ind w:left="900" w:hanging="900"/>
    </w:pPr>
    <w:rPr>
      <w:rFonts w:ascii="Arial" w:hAnsi="Arial" w:cs="Arial"/>
      <w:b/>
      <w:bCs/>
      <w:sz w:val="30"/>
      <w:szCs w:val="30"/>
    </w:rPr>
  </w:style>
  <w:style w:type="paragraph" w:customStyle="1" w:styleId="Subject">
    <w:name w:val="_Subject"/>
    <w:next w:val="Normal"/>
    <w:rsid w:val="00E87C4E"/>
    <w:pPr>
      <w:keepNext/>
      <w:keepLines/>
      <w:widowControl w:val="0"/>
      <w:pBdr>
        <w:top w:val="single" w:sz="2" w:space="0" w:color="800080"/>
      </w:pBdr>
      <w:tabs>
        <w:tab w:val="left" w:pos="2160"/>
        <w:tab w:val="left" w:pos="2520"/>
        <w:tab w:val="left" w:pos="2880"/>
      </w:tabs>
      <w:autoSpaceDE w:val="0"/>
      <w:autoSpaceDN w:val="0"/>
      <w:adjustRightInd w:val="0"/>
      <w:spacing w:before="216" w:after="144"/>
      <w:ind w:left="1080" w:hanging="1080"/>
    </w:pPr>
    <w:rPr>
      <w:rFonts w:ascii="Arial" w:hAnsi="Arial" w:cs="Arial"/>
      <w:b/>
      <w:bCs/>
      <w:sz w:val="28"/>
      <w:szCs w:val="28"/>
    </w:rPr>
  </w:style>
  <w:style w:type="paragraph" w:customStyle="1" w:styleId="HeadingFigure">
    <w:name w:val="HeadingFigure"/>
    <w:next w:val="Normal"/>
    <w:rsid w:val="00E87C4E"/>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Figure">
    <w:name w:val="Figure"/>
    <w:next w:val="Normal"/>
    <w:rsid w:val="00E87C4E"/>
    <w:pPr>
      <w:keepNext/>
      <w:keepLines/>
      <w:widowControl w:val="0"/>
      <w:pBdr>
        <w:top w:val="single" w:sz="18" w:space="2" w:color="000080"/>
      </w:pBdr>
      <w:tabs>
        <w:tab w:val="left" w:pos="432"/>
      </w:tabs>
      <w:autoSpaceDE w:val="0"/>
      <w:autoSpaceDN w:val="0"/>
      <w:adjustRightInd w:val="0"/>
      <w:spacing w:before="240" w:after="240"/>
    </w:pPr>
    <w:rPr>
      <w:rFonts w:ascii="Arial" w:hAnsi="Arial" w:cs="Arial"/>
      <w:b/>
      <w:bCs/>
      <w:sz w:val="22"/>
      <w:szCs w:val="22"/>
    </w:rPr>
  </w:style>
  <w:style w:type="paragraph" w:customStyle="1" w:styleId="Address">
    <w:name w:val="Address"/>
    <w:next w:val="Normal"/>
    <w:rsid w:val="00E87C4E"/>
    <w:pPr>
      <w:widowControl w:val="0"/>
      <w:tabs>
        <w:tab w:val="left" w:pos="2340"/>
        <w:tab w:val="left" w:pos="2970"/>
      </w:tabs>
      <w:autoSpaceDE w:val="0"/>
      <w:autoSpaceDN w:val="0"/>
      <w:adjustRightInd w:val="0"/>
      <w:ind w:left="1170"/>
    </w:pPr>
    <w:rPr>
      <w:sz w:val="18"/>
      <w:szCs w:val="18"/>
    </w:rPr>
  </w:style>
  <w:style w:type="paragraph" w:customStyle="1" w:styleId="Caution">
    <w:name w:val="Caution"/>
    <w:next w:val="Normal"/>
    <w:rsid w:val="00E87C4E"/>
    <w:pPr>
      <w:widowControl w:val="0"/>
      <w:pBdr>
        <w:top w:val="single" w:sz="2" w:space="1" w:color="000000"/>
        <w:left w:val="single" w:sz="2" w:space="4" w:color="000000"/>
        <w:bottom w:val="single" w:sz="2" w:space="1" w:color="000000"/>
        <w:right w:val="single" w:sz="2" w:space="4" w:color="000000"/>
      </w:pBdr>
      <w:tabs>
        <w:tab w:val="left" w:pos="3960"/>
      </w:tabs>
      <w:autoSpaceDE w:val="0"/>
      <w:autoSpaceDN w:val="0"/>
      <w:adjustRightInd w:val="0"/>
      <w:spacing w:before="144" w:after="144"/>
      <w:ind w:left="1980" w:hanging="1260"/>
    </w:pPr>
  </w:style>
  <w:style w:type="paragraph" w:customStyle="1" w:styleId="ChapterTitleHidden">
    <w:name w:val="ChapterTitleHidden"/>
    <w:next w:val="Normal"/>
    <w:rsid w:val="00E87C4E"/>
    <w:pPr>
      <w:widowControl w:val="0"/>
      <w:autoSpaceDE w:val="0"/>
      <w:autoSpaceDN w:val="0"/>
      <w:adjustRightInd w:val="0"/>
    </w:pPr>
    <w:rPr>
      <w:color w:val="FFFFFF"/>
      <w:sz w:val="6"/>
      <w:szCs w:val="6"/>
    </w:rPr>
  </w:style>
  <w:style w:type="paragraph" w:customStyle="1" w:styleId="Copyright">
    <w:name w:val="Copyright"/>
    <w:next w:val="Normal"/>
    <w:rsid w:val="00E87C4E"/>
    <w:pPr>
      <w:keepLines/>
      <w:widowControl w:val="0"/>
      <w:pBdr>
        <w:top w:val="single" w:sz="2" w:space="1" w:color="000000"/>
        <w:left w:val="single" w:sz="2" w:space="4" w:color="000000"/>
        <w:bottom w:val="single" w:sz="2" w:space="1" w:color="000000"/>
        <w:right w:val="single" w:sz="2" w:space="4" w:color="000000"/>
      </w:pBdr>
      <w:tabs>
        <w:tab w:val="left" w:pos="2520"/>
      </w:tabs>
      <w:autoSpaceDE w:val="0"/>
      <w:autoSpaceDN w:val="0"/>
      <w:adjustRightInd w:val="0"/>
      <w:spacing w:before="144" w:after="144"/>
      <w:ind w:left="540"/>
    </w:pPr>
  </w:style>
  <w:style w:type="paragraph" w:customStyle="1" w:styleId="DTD">
    <w:name w:val="DTD"/>
    <w:next w:val="Normal"/>
    <w:rsid w:val="00E87C4E"/>
    <w:pPr>
      <w:widowControl w:val="0"/>
      <w:tabs>
        <w:tab w:val="left" w:pos="1267"/>
        <w:tab w:val="left" w:pos="1814"/>
        <w:tab w:val="left" w:pos="2160"/>
        <w:tab w:val="left" w:pos="2361"/>
        <w:tab w:val="left" w:pos="2894"/>
        <w:tab w:val="left" w:pos="3441"/>
        <w:tab w:val="left" w:pos="3988"/>
        <w:tab w:val="left" w:pos="4536"/>
        <w:tab w:val="left" w:pos="5096"/>
        <w:tab w:val="left" w:pos="5630"/>
        <w:tab w:val="left" w:pos="6177"/>
        <w:tab w:val="left" w:pos="6724"/>
        <w:tab w:val="left" w:pos="7272"/>
        <w:tab w:val="left" w:pos="7819"/>
        <w:tab w:val="left" w:pos="8366"/>
        <w:tab w:val="left" w:pos="8913"/>
      </w:tabs>
      <w:autoSpaceDE w:val="0"/>
      <w:autoSpaceDN w:val="0"/>
      <w:adjustRightInd w:val="0"/>
      <w:spacing w:line="252" w:lineRule="auto"/>
      <w:ind w:left="720"/>
    </w:pPr>
    <w:rPr>
      <w:rFonts w:ascii="Courier New" w:hAnsi="Courier New" w:cs="Courier New"/>
      <w:color w:val="000000"/>
      <w:sz w:val="18"/>
      <w:szCs w:val="18"/>
    </w:rPr>
  </w:style>
  <w:style w:type="paragraph" w:customStyle="1" w:styleId="DTDFragment">
    <w:name w:val="DTDFragment"/>
    <w:next w:val="Normal"/>
    <w:rsid w:val="00E87C4E"/>
    <w:pPr>
      <w:keepNext/>
      <w:keepLines/>
      <w:widowControl w:val="0"/>
      <w:tabs>
        <w:tab w:val="left" w:pos="2772"/>
        <w:tab w:val="left" w:pos="6732"/>
      </w:tabs>
      <w:autoSpaceDE w:val="0"/>
      <w:autoSpaceDN w:val="0"/>
      <w:adjustRightInd w:val="0"/>
      <w:spacing w:before="240" w:after="60"/>
      <w:ind w:left="972"/>
    </w:pPr>
    <w:rPr>
      <w:rFonts w:ascii="Courier New" w:hAnsi="Courier New" w:cs="Courier New"/>
      <w:sz w:val="16"/>
      <w:szCs w:val="16"/>
    </w:rPr>
  </w:style>
  <w:style w:type="paragraph" w:customStyle="1" w:styleId="Example">
    <w:name w:val="Example"/>
    <w:next w:val="Normal"/>
    <w:rsid w:val="00E87C4E"/>
    <w:pPr>
      <w:widowControl w:val="0"/>
      <w:tabs>
        <w:tab w:val="left" w:pos="2808"/>
        <w:tab w:val="left" w:pos="3672"/>
      </w:tabs>
      <w:autoSpaceDE w:val="0"/>
      <w:autoSpaceDN w:val="0"/>
      <w:adjustRightInd w:val="0"/>
      <w:ind w:left="1836" w:hanging="864"/>
    </w:pPr>
    <w:rPr>
      <w:rFonts w:ascii="Courier New" w:hAnsi="Courier New" w:cs="Courier New"/>
      <w:sz w:val="16"/>
      <w:szCs w:val="16"/>
    </w:rPr>
  </w:style>
  <w:style w:type="paragraph" w:customStyle="1" w:styleId="ExampleBoxed">
    <w:name w:val="ExampleBoxed"/>
    <w:next w:val="Normal"/>
    <w:rsid w:val="00E87C4E"/>
    <w:pPr>
      <w:keepNext/>
      <w:widowControl w:val="0"/>
      <w:pBdr>
        <w:top w:val="single" w:sz="2" w:space="1" w:color="000000"/>
        <w:left w:val="single" w:sz="2" w:space="4" w:color="000000"/>
        <w:bottom w:val="single" w:sz="2" w:space="1" w:color="000000"/>
        <w:right w:val="single" w:sz="2" w:space="4" w:color="000000"/>
      </w:pBdr>
      <w:tabs>
        <w:tab w:val="left" w:pos="2700"/>
        <w:tab w:val="left" w:pos="3096"/>
      </w:tabs>
      <w:autoSpaceDE w:val="0"/>
      <w:autoSpaceDN w:val="0"/>
      <w:adjustRightInd w:val="0"/>
      <w:ind w:left="1836" w:hanging="864"/>
    </w:pPr>
    <w:rPr>
      <w:rFonts w:ascii="Courier New" w:hAnsi="Courier New" w:cs="Courier New"/>
      <w:sz w:val="16"/>
      <w:szCs w:val="16"/>
    </w:rPr>
  </w:style>
  <w:style w:type="paragraph" w:customStyle="1" w:styleId="ExampleEnd">
    <w:name w:val="Example_End"/>
    <w:next w:val="Normal"/>
    <w:rsid w:val="00E87C4E"/>
    <w:pPr>
      <w:keepNext/>
      <w:widowControl w:val="0"/>
      <w:pBdr>
        <w:bottom w:val="single" w:sz="2" w:space="2" w:color="000000"/>
      </w:pBdr>
      <w:autoSpaceDE w:val="0"/>
      <w:autoSpaceDN w:val="0"/>
      <w:adjustRightInd w:val="0"/>
      <w:ind w:left="360"/>
    </w:pPr>
    <w:rPr>
      <w:b/>
      <w:bCs/>
      <w:color w:val="0000FF"/>
      <w:sz w:val="12"/>
      <w:szCs w:val="12"/>
    </w:rPr>
  </w:style>
  <w:style w:type="paragraph" w:customStyle="1" w:styleId="ExampleEndTopLine">
    <w:name w:val="Example_EndTopLine"/>
    <w:next w:val="Normal"/>
    <w:rsid w:val="00E87C4E"/>
    <w:pPr>
      <w:keepNext/>
      <w:widowControl w:val="0"/>
      <w:pBdr>
        <w:top w:val="single" w:sz="2" w:space="2" w:color="000000"/>
      </w:pBdr>
      <w:autoSpaceDE w:val="0"/>
      <w:autoSpaceDN w:val="0"/>
      <w:adjustRightInd w:val="0"/>
      <w:ind w:left="360"/>
    </w:pPr>
    <w:rPr>
      <w:b/>
      <w:bCs/>
      <w:color w:val="0000FF"/>
      <w:sz w:val="12"/>
      <w:szCs w:val="12"/>
    </w:rPr>
  </w:style>
  <w:style w:type="paragraph" w:customStyle="1" w:styleId="ExampleFormText">
    <w:name w:val="ExampleFormText"/>
    <w:next w:val="Normal"/>
    <w:rsid w:val="00E87C4E"/>
    <w:pPr>
      <w:keepNext/>
      <w:widowControl w:val="0"/>
      <w:tabs>
        <w:tab w:val="left" w:pos="2700"/>
        <w:tab w:val="left" w:pos="3096"/>
      </w:tabs>
      <w:autoSpaceDE w:val="0"/>
      <w:autoSpaceDN w:val="0"/>
      <w:adjustRightInd w:val="0"/>
      <w:spacing w:line="268" w:lineRule="auto"/>
      <w:ind w:left="1836" w:hanging="864"/>
    </w:pPr>
    <w:rPr>
      <w:rFonts w:ascii="Courier New" w:hAnsi="Courier New" w:cs="Courier New"/>
      <w:sz w:val="16"/>
      <w:szCs w:val="16"/>
    </w:rPr>
  </w:style>
  <w:style w:type="paragraph" w:customStyle="1" w:styleId="Example-InTable">
    <w:name w:val="Example - In Table"/>
    <w:next w:val="Normal"/>
    <w:rsid w:val="00E87C4E"/>
    <w:pPr>
      <w:keepLines/>
      <w:widowControl w:val="0"/>
      <w:tabs>
        <w:tab w:val="left" w:pos="972"/>
        <w:tab w:val="left" w:pos="1836"/>
      </w:tabs>
      <w:autoSpaceDE w:val="0"/>
      <w:autoSpaceDN w:val="0"/>
      <w:adjustRightInd w:val="0"/>
      <w:ind w:right="720"/>
    </w:pPr>
    <w:rPr>
      <w:rFonts w:ascii="Courier New" w:hAnsi="Courier New" w:cs="Courier New"/>
      <w:color w:val="202020"/>
      <w:sz w:val="16"/>
      <w:szCs w:val="16"/>
    </w:rPr>
  </w:style>
  <w:style w:type="paragraph" w:customStyle="1" w:styleId="ExampleLabel">
    <w:name w:val="Example_Label"/>
    <w:next w:val="Normal"/>
    <w:rsid w:val="00E87C4E"/>
    <w:pPr>
      <w:keepNext/>
      <w:widowControl w:val="0"/>
      <w:pBdr>
        <w:top w:val="single" w:sz="2" w:space="2" w:color="000000"/>
      </w:pBdr>
      <w:autoSpaceDE w:val="0"/>
      <w:autoSpaceDN w:val="0"/>
      <w:adjustRightInd w:val="0"/>
      <w:spacing w:before="177"/>
      <w:ind w:left="360"/>
    </w:pPr>
    <w:rPr>
      <w:b/>
      <w:bCs/>
    </w:rPr>
  </w:style>
  <w:style w:type="paragraph" w:customStyle="1" w:styleId="ExampleLabeledandIndented">
    <w:name w:val="ExampleLabeledandIndented"/>
    <w:next w:val="Normal"/>
    <w:rsid w:val="00E87C4E"/>
    <w:pPr>
      <w:widowControl w:val="0"/>
      <w:tabs>
        <w:tab w:val="left" w:pos="3240"/>
      </w:tabs>
      <w:autoSpaceDE w:val="0"/>
      <w:autoSpaceDN w:val="0"/>
      <w:adjustRightInd w:val="0"/>
      <w:spacing w:after="240"/>
      <w:ind w:left="2160" w:hanging="1080"/>
    </w:pPr>
    <w:rPr>
      <w:sz w:val="18"/>
      <w:szCs w:val="18"/>
    </w:rPr>
  </w:style>
  <w:style w:type="paragraph" w:customStyle="1" w:styleId="ExampleLabelIndented">
    <w:name w:val="Example_Label_Indented"/>
    <w:next w:val="Normal"/>
    <w:rsid w:val="00E87C4E"/>
    <w:pPr>
      <w:keepNext/>
      <w:widowControl w:val="0"/>
      <w:pBdr>
        <w:top w:val="single" w:sz="2" w:space="2" w:color="000000"/>
      </w:pBdr>
      <w:autoSpaceDE w:val="0"/>
      <w:autoSpaceDN w:val="0"/>
      <w:adjustRightInd w:val="0"/>
      <w:spacing w:before="177"/>
      <w:ind w:left="720"/>
    </w:pPr>
    <w:rPr>
      <w:b/>
      <w:bCs/>
    </w:rPr>
  </w:style>
  <w:style w:type="paragraph" w:customStyle="1" w:styleId="Example-NotHanging">
    <w:name w:val="Example - Not Hanging"/>
    <w:next w:val="Normal"/>
    <w:rsid w:val="00E87C4E"/>
    <w:pPr>
      <w:widowControl w:val="0"/>
      <w:tabs>
        <w:tab w:val="left" w:pos="1836"/>
        <w:tab w:val="left" w:pos="2700"/>
      </w:tabs>
      <w:autoSpaceDE w:val="0"/>
      <w:autoSpaceDN w:val="0"/>
      <w:adjustRightInd w:val="0"/>
      <w:ind w:left="864"/>
    </w:pPr>
    <w:rPr>
      <w:rFonts w:ascii="Courier New" w:hAnsi="Courier New" w:cs="Courier New"/>
      <w:color w:val="202020"/>
      <w:sz w:val="16"/>
      <w:szCs w:val="16"/>
    </w:rPr>
  </w:style>
  <w:style w:type="paragraph" w:customStyle="1" w:styleId="ExampleXML">
    <w:name w:val="ExampleXML"/>
    <w:next w:val="Normal"/>
    <w:rsid w:val="00E87C4E"/>
    <w:pPr>
      <w:widowControl w:val="0"/>
      <w:tabs>
        <w:tab w:val="left" w:pos="2808"/>
        <w:tab w:val="left" w:pos="3672"/>
      </w:tabs>
      <w:autoSpaceDE w:val="0"/>
      <w:autoSpaceDN w:val="0"/>
      <w:adjustRightInd w:val="0"/>
      <w:ind w:left="1836" w:hanging="864"/>
    </w:pPr>
    <w:rPr>
      <w:rFonts w:ascii="Courier New" w:hAnsi="Courier New" w:cs="Courier New"/>
      <w:sz w:val="16"/>
      <w:szCs w:val="16"/>
    </w:rPr>
  </w:style>
  <w:style w:type="paragraph" w:customStyle="1" w:styleId="FootnoteIndented">
    <w:name w:val="Footnote Indented"/>
    <w:next w:val="Normal"/>
    <w:rsid w:val="00E87C4E"/>
    <w:pPr>
      <w:widowControl w:val="0"/>
      <w:tabs>
        <w:tab w:val="left" w:pos="1440"/>
        <w:tab w:val="left" w:pos="1800"/>
      </w:tabs>
      <w:autoSpaceDE w:val="0"/>
      <w:autoSpaceDN w:val="0"/>
      <w:adjustRightInd w:val="0"/>
      <w:spacing w:after="240"/>
      <w:ind w:left="720" w:right="360" w:hanging="271"/>
      <w:jc w:val="both"/>
    </w:pPr>
    <w:rPr>
      <w:sz w:val="18"/>
      <w:szCs w:val="18"/>
    </w:rPr>
  </w:style>
  <w:style w:type="paragraph" w:customStyle="1" w:styleId="GraphicIns">
    <w:name w:val="GraphicIns"/>
    <w:next w:val="Normal"/>
    <w:rsid w:val="00E87C4E"/>
    <w:pPr>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Illustration">
    <w:name w:val="Illustration"/>
    <w:basedOn w:val="Caption"/>
    <w:next w:val="Normal"/>
    <w:rsid w:val="00E87C4E"/>
    <w:pPr>
      <w:keepNext/>
      <w:keepLines/>
      <w:spacing w:before="240" w:after="240"/>
    </w:pPr>
    <w:rPr>
      <w:sz w:val="22"/>
      <w:szCs w:val="22"/>
    </w:rPr>
  </w:style>
  <w:style w:type="paragraph" w:customStyle="1" w:styleId="IndexList">
    <w:name w:val="IndexList"/>
    <w:next w:val="Normal"/>
    <w:rsid w:val="00E87C4E"/>
    <w:pPr>
      <w:widowControl w:val="0"/>
      <w:tabs>
        <w:tab w:val="left" w:pos="2160"/>
        <w:tab w:val="left" w:pos="7200"/>
        <w:tab w:val="left" w:pos="10080"/>
      </w:tabs>
      <w:autoSpaceDE w:val="0"/>
      <w:autoSpaceDN w:val="0"/>
      <w:adjustRightInd w:val="0"/>
      <w:ind w:left="1080" w:hanging="360"/>
    </w:pPr>
    <w:rPr>
      <w:sz w:val="18"/>
      <w:szCs w:val="18"/>
    </w:rPr>
  </w:style>
  <w:style w:type="paragraph" w:customStyle="1" w:styleId="LB1-ListBullet1">
    <w:name w:val="LB1 - List Bullet 1"/>
    <w:next w:val="Normal"/>
    <w:rsid w:val="00E87C4E"/>
    <w:pPr>
      <w:widowControl w:val="0"/>
      <w:tabs>
        <w:tab w:val="left" w:pos="2160"/>
      </w:tabs>
      <w:autoSpaceDE w:val="0"/>
      <w:autoSpaceDN w:val="0"/>
      <w:adjustRightInd w:val="0"/>
      <w:spacing w:after="180"/>
      <w:ind w:left="1080" w:hanging="360"/>
    </w:pPr>
  </w:style>
  <w:style w:type="paragraph" w:customStyle="1" w:styleId="LB2-ListBullet2">
    <w:name w:val="LB2 - List Bullet 2"/>
    <w:next w:val="Normal"/>
    <w:rsid w:val="00E87C4E"/>
    <w:pPr>
      <w:widowControl w:val="0"/>
      <w:tabs>
        <w:tab w:val="left" w:pos="2880"/>
      </w:tabs>
      <w:autoSpaceDE w:val="0"/>
      <w:autoSpaceDN w:val="0"/>
      <w:adjustRightInd w:val="0"/>
      <w:spacing w:after="180"/>
      <w:ind w:left="1440" w:hanging="360"/>
    </w:pPr>
  </w:style>
  <w:style w:type="paragraph" w:customStyle="1" w:styleId="LB3-ListBullet3">
    <w:name w:val="LB3 - List Bullet 3"/>
    <w:next w:val="Normal"/>
    <w:rsid w:val="00E87C4E"/>
    <w:pPr>
      <w:widowControl w:val="0"/>
      <w:tabs>
        <w:tab w:val="left" w:pos="3600"/>
      </w:tabs>
      <w:autoSpaceDE w:val="0"/>
      <w:autoSpaceDN w:val="0"/>
      <w:adjustRightInd w:val="0"/>
      <w:spacing w:after="180"/>
      <w:ind w:left="1800" w:hanging="360"/>
    </w:pPr>
  </w:style>
  <w:style w:type="paragraph" w:customStyle="1" w:styleId="LB4-ListBullet4">
    <w:name w:val="LB4 - List Bullet 4"/>
    <w:next w:val="Normal"/>
    <w:rsid w:val="00E87C4E"/>
    <w:pPr>
      <w:widowControl w:val="0"/>
      <w:tabs>
        <w:tab w:val="left" w:pos="4320"/>
      </w:tabs>
      <w:autoSpaceDE w:val="0"/>
      <w:autoSpaceDN w:val="0"/>
      <w:adjustRightInd w:val="0"/>
      <w:spacing w:after="180"/>
      <w:ind w:left="2160" w:hanging="360"/>
    </w:pPr>
  </w:style>
  <w:style w:type="paragraph" w:customStyle="1" w:styleId="LB5-ListBullet5">
    <w:name w:val="LB5 - List Bullet 5"/>
    <w:next w:val="Normal"/>
    <w:rsid w:val="00E87C4E"/>
    <w:pPr>
      <w:widowControl w:val="0"/>
      <w:tabs>
        <w:tab w:val="left" w:pos="5040"/>
      </w:tabs>
      <w:autoSpaceDE w:val="0"/>
      <w:autoSpaceDN w:val="0"/>
      <w:adjustRightInd w:val="0"/>
      <w:spacing w:after="180"/>
      <w:ind w:left="2520" w:hanging="360"/>
    </w:pPr>
  </w:style>
  <w:style w:type="paragraph" w:customStyle="1" w:styleId="LB6-ListBullet6">
    <w:name w:val="LB6 - List Bullet 6"/>
    <w:next w:val="Normal"/>
    <w:rsid w:val="00E87C4E"/>
    <w:pPr>
      <w:widowControl w:val="0"/>
      <w:tabs>
        <w:tab w:val="left" w:pos="5760"/>
      </w:tabs>
      <w:autoSpaceDE w:val="0"/>
      <w:autoSpaceDN w:val="0"/>
      <w:adjustRightInd w:val="0"/>
      <w:spacing w:after="180"/>
      <w:ind w:left="2880" w:hanging="360"/>
    </w:pPr>
  </w:style>
  <w:style w:type="paragraph" w:customStyle="1" w:styleId="LB7-ListBullet7">
    <w:name w:val="LB7 - List Bullet 7"/>
    <w:next w:val="Normal"/>
    <w:rsid w:val="00E87C4E"/>
    <w:pPr>
      <w:widowControl w:val="0"/>
      <w:tabs>
        <w:tab w:val="left" w:pos="6480"/>
      </w:tabs>
      <w:autoSpaceDE w:val="0"/>
      <w:autoSpaceDN w:val="0"/>
      <w:adjustRightInd w:val="0"/>
      <w:spacing w:after="180"/>
      <w:ind w:left="3240" w:hanging="360"/>
    </w:pPr>
  </w:style>
  <w:style w:type="paragraph" w:customStyle="1" w:styleId="LC1-ListContinue1">
    <w:name w:val="LC1 - List Continue 1"/>
    <w:next w:val="Normal"/>
    <w:rsid w:val="00E87C4E"/>
    <w:pPr>
      <w:widowControl w:val="0"/>
      <w:autoSpaceDE w:val="0"/>
      <w:autoSpaceDN w:val="0"/>
      <w:adjustRightInd w:val="0"/>
      <w:spacing w:after="180"/>
      <w:ind w:left="1080"/>
    </w:pPr>
  </w:style>
  <w:style w:type="paragraph" w:customStyle="1" w:styleId="LC2-ListContinue2">
    <w:name w:val="LC2 - List Continue 2"/>
    <w:next w:val="Normal"/>
    <w:rsid w:val="00E87C4E"/>
    <w:pPr>
      <w:widowControl w:val="0"/>
      <w:autoSpaceDE w:val="0"/>
      <w:autoSpaceDN w:val="0"/>
      <w:adjustRightInd w:val="0"/>
      <w:spacing w:after="180"/>
      <w:ind w:left="1440"/>
    </w:pPr>
  </w:style>
  <w:style w:type="paragraph" w:customStyle="1" w:styleId="LC3-ListContinue3">
    <w:name w:val="LC3 - List Continue 3"/>
    <w:next w:val="Normal"/>
    <w:rsid w:val="00E87C4E"/>
    <w:pPr>
      <w:widowControl w:val="0"/>
      <w:autoSpaceDE w:val="0"/>
      <w:autoSpaceDN w:val="0"/>
      <w:adjustRightInd w:val="0"/>
      <w:spacing w:after="180"/>
      <w:ind w:left="1800"/>
    </w:pPr>
  </w:style>
  <w:style w:type="paragraph" w:customStyle="1" w:styleId="LC4-ListContinue4">
    <w:name w:val="LC4 - List Continue 4"/>
    <w:next w:val="Normal"/>
    <w:rsid w:val="00E87C4E"/>
    <w:pPr>
      <w:widowControl w:val="0"/>
      <w:autoSpaceDE w:val="0"/>
      <w:autoSpaceDN w:val="0"/>
      <w:adjustRightInd w:val="0"/>
      <w:spacing w:after="180"/>
      <w:ind w:left="2160"/>
    </w:pPr>
  </w:style>
  <w:style w:type="paragraph" w:customStyle="1" w:styleId="LC5-ListContinue5">
    <w:name w:val="LC5 - List Continue 5"/>
    <w:next w:val="Normal"/>
    <w:rsid w:val="00E87C4E"/>
    <w:pPr>
      <w:widowControl w:val="0"/>
      <w:autoSpaceDE w:val="0"/>
      <w:autoSpaceDN w:val="0"/>
      <w:adjustRightInd w:val="0"/>
      <w:spacing w:after="180"/>
      <w:ind w:left="2880"/>
    </w:pPr>
  </w:style>
  <w:style w:type="paragraph" w:customStyle="1" w:styleId="LC6-ListContinue6">
    <w:name w:val="LC6 - List Continue 6"/>
    <w:next w:val="Normal"/>
    <w:rsid w:val="00E87C4E"/>
    <w:pPr>
      <w:widowControl w:val="0"/>
      <w:autoSpaceDE w:val="0"/>
      <w:autoSpaceDN w:val="0"/>
      <w:adjustRightInd w:val="0"/>
      <w:spacing w:after="180"/>
      <w:ind w:left="3240"/>
    </w:pPr>
  </w:style>
  <w:style w:type="paragraph" w:customStyle="1" w:styleId="LC7-ListContinue7">
    <w:name w:val="LC7 - List Continue 7"/>
    <w:next w:val="Normal"/>
    <w:rsid w:val="00E87C4E"/>
    <w:pPr>
      <w:widowControl w:val="0"/>
      <w:autoSpaceDE w:val="0"/>
      <w:autoSpaceDN w:val="0"/>
      <w:adjustRightInd w:val="0"/>
      <w:spacing w:after="180"/>
      <w:ind w:left="3600"/>
    </w:pPr>
  </w:style>
  <w:style w:type="paragraph" w:customStyle="1" w:styleId="LegendText">
    <w:name w:val="LegendText"/>
    <w:next w:val="Normal"/>
    <w:rsid w:val="00E87C4E"/>
    <w:pPr>
      <w:widowControl w:val="0"/>
      <w:tabs>
        <w:tab w:val="left" w:pos="4320"/>
      </w:tabs>
      <w:autoSpaceDE w:val="0"/>
      <w:autoSpaceDN w:val="0"/>
      <w:adjustRightInd w:val="0"/>
      <w:spacing w:after="95"/>
      <w:ind w:left="2880" w:hanging="1080"/>
    </w:pPr>
    <w:rPr>
      <w:i/>
      <w:iCs/>
      <w:sz w:val="16"/>
      <w:szCs w:val="16"/>
    </w:rPr>
  </w:style>
  <w:style w:type="paragraph" w:customStyle="1" w:styleId="LegendTextNote">
    <w:name w:val="LegendTextNote"/>
    <w:next w:val="Normal"/>
    <w:rsid w:val="00E87C4E"/>
    <w:pPr>
      <w:widowControl w:val="0"/>
      <w:pBdr>
        <w:top w:val="single" w:sz="2" w:space="2" w:color="000000"/>
        <w:left w:val="single" w:sz="2" w:space="2" w:color="000000"/>
        <w:bottom w:val="single" w:sz="2" w:space="2" w:color="000000"/>
        <w:right w:val="single" w:sz="2" w:space="2" w:color="000000"/>
      </w:pBdr>
      <w:tabs>
        <w:tab w:val="left" w:pos="2160"/>
      </w:tabs>
      <w:autoSpaceDE w:val="0"/>
      <w:autoSpaceDN w:val="0"/>
      <w:adjustRightInd w:val="0"/>
      <w:spacing w:after="180"/>
      <w:ind w:left="720" w:right="1440"/>
    </w:pPr>
    <w:rPr>
      <w:i/>
      <w:iCs/>
      <w:sz w:val="16"/>
      <w:szCs w:val="16"/>
    </w:rPr>
  </w:style>
  <w:style w:type="paragraph" w:customStyle="1" w:styleId="LN1-ListNumbered1">
    <w:name w:val="LN1 - List Numbered 1"/>
    <w:next w:val="Normal"/>
    <w:rsid w:val="00E87C4E"/>
    <w:pPr>
      <w:widowControl w:val="0"/>
      <w:tabs>
        <w:tab w:val="left" w:pos="2160"/>
      </w:tabs>
      <w:autoSpaceDE w:val="0"/>
      <w:autoSpaceDN w:val="0"/>
      <w:adjustRightInd w:val="0"/>
      <w:spacing w:after="180"/>
      <w:ind w:left="1080" w:hanging="360"/>
    </w:pPr>
  </w:style>
  <w:style w:type="paragraph" w:customStyle="1" w:styleId="LN2-ListNumbered2">
    <w:name w:val="LN2 - List Numbered 2"/>
    <w:next w:val="Normal"/>
    <w:rsid w:val="00E87C4E"/>
    <w:pPr>
      <w:widowControl w:val="0"/>
      <w:tabs>
        <w:tab w:val="left" w:pos="2880"/>
      </w:tabs>
      <w:autoSpaceDE w:val="0"/>
      <w:autoSpaceDN w:val="0"/>
      <w:adjustRightInd w:val="0"/>
      <w:spacing w:after="180"/>
      <w:ind w:left="1440" w:hanging="360"/>
    </w:pPr>
  </w:style>
  <w:style w:type="paragraph" w:customStyle="1" w:styleId="LN3-ListNumbered3">
    <w:name w:val="LN3 - List Numbered 3"/>
    <w:next w:val="Normal"/>
    <w:rsid w:val="00E87C4E"/>
    <w:pPr>
      <w:widowControl w:val="0"/>
      <w:tabs>
        <w:tab w:val="left" w:pos="3600"/>
      </w:tabs>
      <w:autoSpaceDE w:val="0"/>
      <w:autoSpaceDN w:val="0"/>
      <w:adjustRightInd w:val="0"/>
      <w:spacing w:after="180"/>
      <w:ind w:left="1800" w:hanging="360"/>
    </w:pPr>
  </w:style>
  <w:style w:type="paragraph" w:customStyle="1" w:styleId="LN4-ListNumbered4">
    <w:name w:val="LN4 - List Numbered 4"/>
    <w:next w:val="Normal"/>
    <w:rsid w:val="00E87C4E"/>
    <w:pPr>
      <w:widowControl w:val="0"/>
      <w:tabs>
        <w:tab w:val="left" w:pos="4320"/>
      </w:tabs>
      <w:autoSpaceDE w:val="0"/>
      <w:autoSpaceDN w:val="0"/>
      <w:adjustRightInd w:val="0"/>
      <w:spacing w:after="180"/>
      <w:ind w:left="2160" w:hanging="360"/>
    </w:pPr>
  </w:style>
  <w:style w:type="paragraph" w:customStyle="1" w:styleId="LN5-ListNumbered5">
    <w:name w:val="LN5 - List Numbered 5"/>
    <w:next w:val="Normal"/>
    <w:rsid w:val="00E87C4E"/>
    <w:pPr>
      <w:widowControl w:val="0"/>
      <w:tabs>
        <w:tab w:val="left" w:pos="5040"/>
      </w:tabs>
      <w:autoSpaceDE w:val="0"/>
      <w:autoSpaceDN w:val="0"/>
      <w:adjustRightInd w:val="0"/>
      <w:spacing w:after="180"/>
      <w:ind w:left="2520" w:hanging="360"/>
    </w:pPr>
  </w:style>
  <w:style w:type="paragraph" w:customStyle="1" w:styleId="LN6-ListNumbered6">
    <w:name w:val="LN6 - List Numbered 6"/>
    <w:next w:val="Normal"/>
    <w:rsid w:val="00E87C4E"/>
    <w:pPr>
      <w:widowControl w:val="0"/>
      <w:tabs>
        <w:tab w:val="left" w:pos="5760"/>
      </w:tabs>
      <w:autoSpaceDE w:val="0"/>
      <w:autoSpaceDN w:val="0"/>
      <w:adjustRightInd w:val="0"/>
      <w:spacing w:after="180"/>
      <w:ind w:left="2880" w:hanging="360"/>
    </w:pPr>
  </w:style>
  <w:style w:type="paragraph" w:customStyle="1" w:styleId="LN7-ListNumbered7">
    <w:name w:val="LN7 - List Numbered 7"/>
    <w:next w:val="Normal"/>
    <w:rsid w:val="00E87C4E"/>
    <w:pPr>
      <w:widowControl w:val="0"/>
      <w:tabs>
        <w:tab w:val="left" w:pos="6480"/>
      </w:tabs>
      <w:autoSpaceDE w:val="0"/>
      <w:autoSpaceDN w:val="0"/>
      <w:adjustRightInd w:val="0"/>
      <w:spacing w:after="180"/>
      <w:ind w:left="3240" w:hanging="360"/>
    </w:pPr>
  </w:style>
  <w:style w:type="paragraph" w:customStyle="1" w:styleId="LU1-ListUnnumbered1">
    <w:name w:val="LU1 - List Unnumbered 1"/>
    <w:next w:val="Normal"/>
    <w:rsid w:val="00E87C4E"/>
    <w:pPr>
      <w:widowControl w:val="0"/>
      <w:tabs>
        <w:tab w:val="left" w:pos="2160"/>
      </w:tabs>
      <w:autoSpaceDE w:val="0"/>
      <w:autoSpaceDN w:val="0"/>
      <w:adjustRightInd w:val="0"/>
      <w:spacing w:after="180"/>
      <w:ind w:left="1080" w:hanging="360"/>
    </w:pPr>
  </w:style>
  <w:style w:type="paragraph" w:customStyle="1" w:styleId="LU2-ListUnnumbered2">
    <w:name w:val="LU2 - List Unnumbered 2"/>
    <w:next w:val="Normal"/>
    <w:rsid w:val="00E87C4E"/>
    <w:pPr>
      <w:widowControl w:val="0"/>
      <w:tabs>
        <w:tab w:val="left" w:pos="2880"/>
      </w:tabs>
      <w:autoSpaceDE w:val="0"/>
      <w:autoSpaceDN w:val="0"/>
      <w:adjustRightInd w:val="0"/>
      <w:spacing w:after="180"/>
      <w:ind w:left="1440" w:hanging="360"/>
    </w:pPr>
  </w:style>
  <w:style w:type="paragraph" w:customStyle="1" w:styleId="LU3-ListUnnumbered3">
    <w:name w:val="LU3 - List Unnumbered 3"/>
    <w:next w:val="Normal"/>
    <w:rsid w:val="00E87C4E"/>
    <w:pPr>
      <w:widowControl w:val="0"/>
      <w:tabs>
        <w:tab w:val="left" w:pos="3600"/>
      </w:tabs>
      <w:autoSpaceDE w:val="0"/>
      <w:autoSpaceDN w:val="0"/>
      <w:adjustRightInd w:val="0"/>
      <w:spacing w:after="180"/>
      <w:ind w:left="1800" w:hanging="360"/>
    </w:pPr>
  </w:style>
  <w:style w:type="paragraph" w:customStyle="1" w:styleId="LU4-ListUnnumbered4">
    <w:name w:val="LU4 - List Unnumbered 4"/>
    <w:next w:val="Normal"/>
    <w:rsid w:val="00E87C4E"/>
    <w:pPr>
      <w:widowControl w:val="0"/>
      <w:tabs>
        <w:tab w:val="left" w:pos="4320"/>
      </w:tabs>
      <w:autoSpaceDE w:val="0"/>
      <w:autoSpaceDN w:val="0"/>
      <w:adjustRightInd w:val="0"/>
      <w:spacing w:after="180"/>
      <w:ind w:left="2160" w:hanging="360"/>
    </w:pPr>
  </w:style>
  <w:style w:type="paragraph" w:customStyle="1" w:styleId="LU5-ListUnnumbered5">
    <w:name w:val="LU5 - List Unnumbered 5"/>
    <w:next w:val="Normal"/>
    <w:rsid w:val="00E87C4E"/>
    <w:pPr>
      <w:widowControl w:val="0"/>
      <w:tabs>
        <w:tab w:val="left" w:pos="5040"/>
      </w:tabs>
      <w:autoSpaceDE w:val="0"/>
      <w:autoSpaceDN w:val="0"/>
      <w:adjustRightInd w:val="0"/>
      <w:spacing w:after="180"/>
      <w:ind w:left="2520" w:hanging="360"/>
    </w:pPr>
  </w:style>
  <w:style w:type="paragraph" w:customStyle="1" w:styleId="LU6-ListUnnumbered6">
    <w:name w:val="LU6 - List Unnumbered 6"/>
    <w:next w:val="Normal"/>
    <w:rsid w:val="00E87C4E"/>
    <w:pPr>
      <w:widowControl w:val="0"/>
      <w:tabs>
        <w:tab w:val="left" w:pos="5760"/>
      </w:tabs>
      <w:autoSpaceDE w:val="0"/>
      <w:autoSpaceDN w:val="0"/>
      <w:adjustRightInd w:val="0"/>
      <w:spacing w:after="180"/>
      <w:ind w:left="2880" w:hanging="360"/>
    </w:pPr>
  </w:style>
  <w:style w:type="paragraph" w:customStyle="1" w:styleId="LU7-ListUnnumbered7">
    <w:name w:val="LU7 - List Unnumbered 7"/>
    <w:next w:val="Normal"/>
    <w:rsid w:val="00E87C4E"/>
    <w:pPr>
      <w:widowControl w:val="0"/>
      <w:tabs>
        <w:tab w:val="left" w:pos="6480"/>
      </w:tabs>
      <w:autoSpaceDE w:val="0"/>
      <w:autoSpaceDN w:val="0"/>
      <w:adjustRightInd w:val="0"/>
      <w:spacing w:after="180"/>
      <w:ind w:left="3240" w:hanging="360"/>
    </w:pPr>
  </w:style>
  <w:style w:type="paragraph" w:customStyle="1" w:styleId="Menu">
    <w:name w:val="Menu"/>
    <w:next w:val="Normal"/>
    <w:rsid w:val="00E87C4E"/>
    <w:pPr>
      <w:widowControl w:val="0"/>
      <w:autoSpaceDE w:val="0"/>
      <w:autoSpaceDN w:val="0"/>
      <w:adjustRightInd w:val="0"/>
      <w:spacing w:before="60" w:after="60"/>
      <w:ind w:left="1080" w:hanging="360"/>
    </w:pPr>
    <w:rPr>
      <w:color w:val="800080"/>
    </w:rPr>
  </w:style>
  <w:style w:type="paragraph" w:customStyle="1" w:styleId="MenuItem">
    <w:name w:val="MenuItem"/>
    <w:next w:val="Normal"/>
    <w:rsid w:val="00E87C4E"/>
    <w:pPr>
      <w:widowControl w:val="0"/>
      <w:autoSpaceDE w:val="0"/>
      <w:autoSpaceDN w:val="0"/>
      <w:adjustRightInd w:val="0"/>
      <w:spacing w:before="60" w:after="60"/>
      <w:ind w:left="1080" w:hanging="360"/>
    </w:pPr>
    <w:rPr>
      <w:color w:val="808080"/>
    </w:rPr>
  </w:style>
  <w:style w:type="paragraph" w:customStyle="1" w:styleId="MenuItemPr">
    <w:name w:val="MenuItemPr"/>
    <w:next w:val="Normal"/>
    <w:rsid w:val="00E87C4E"/>
    <w:pPr>
      <w:widowControl w:val="0"/>
      <w:autoSpaceDE w:val="0"/>
      <w:autoSpaceDN w:val="0"/>
      <w:adjustRightInd w:val="0"/>
      <w:spacing w:before="60" w:after="60"/>
      <w:ind w:left="1080" w:hanging="360"/>
    </w:pPr>
    <w:rPr>
      <w:color w:val="000000"/>
    </w:rPr>
  </w:style>
  <w:style w:type="paragraph" w:customStyle="1" w:styleId="Note">
    <w:name w:val="Note"/>
    <w:next w:val="Normal"/>
    <w:rsid w:val="00E87C4E"/>
    <w:pPr>
      <w:widowControl w:val="0"/>
      <w:pBdr>
        <w:top w:val="single" w:sz="2" w:space="1" w:color="000000"/>
        <w:left w:val="single" w:sz="2" w:space="4" w:color="000000"/>
        <w:bottom w:val="single" w:sz="2" w:space="1" w:color="000000"/>
        <w:right w:val="single" w:sz="2" w:space="4" w:color="000000"/>
      </w:pBdr>
      <w:tabs>
        <w:tab w:val="left" w:pos="3960"/>
      </w:tabs>
      <w:autoSpaceDE w:val="0"/>
      <w:autoSpaceDN w:val="0"/>
      <w:adjustRightInd w:val="0"/>
      <w:spacing w:before="144" w:after="144"/>
      <w:ind w:left="1980" w:hanging="1260"/>
    </w:pPr>
  </w:style>
  <w:style w:type="paragraph" w:customStyle="1" w:styleId="Note-NotBoxed">
    <w:name w:val="Note - Not Boxed"/>
    <w:next w:val="Normal"/>
    <w:rsid w:val="00E87C4E"/>
    <w:pPr>
      <w:widowControl w:val="0"/>
      <w:tabs>
        <w:tab w:val="left" w:pos="3960"/>
      </w:tabs>
      <w:autoSpaceDE w:val="0"/>
      <w:autoSpaceDN w:val="0"/>
      <w:adjustRightInd w:val="0"/>
      <w:spacing w:before="144" w:after="144"/>
      <w:ind w:left="1980" w:right="360" w:hanging="1260"/>
    </w:pPr>
  </w:style>
  <w:style w:type="paragraph" w:customStyle="1" w:styleId="Para">
    <w:name w:val="Para"/>
    <w:next w:val="Normal"/>
    <w:rsid w:val="00E87C4E"/>
    <w:pPr>
      <w:widowControl w:val="0"/>
      <w:autoSpaceDE w:val="0"/>
      <w:autoSpaceDN w:val="0"/>
      <w:adjustRightInd w:val="0"/>
      <w:spacing w:before="144" w:after="144"/>
      <w:ind w:left="360"/>
    </w:pPr>
  </w:style>
  <w:style w:type="paragraph" w:customStyle="1" w:styleId="Parabiblio">
    <w:name w:val="Parabiblio"/>
    <w:next w:val="Normal"/>
    <w:rsid w:val="00E87C4E"/>
    <w:pPr>
      <w:widowControl w:val="0"/>
      <w:tabs>
        <w:tab w:val="left" w:pos="5760"/>
      </w:tabs>
      <w:autoSpaceDE w:val="0"/>
      <w:autoSpaceDN w:val="0"/>
      <w:adjustRightInd w:val="0"/>
      <w:spacing w:before="144" w:after="144"/>
      <w:ind w:left="2880" w:hanging="2520"/>
    </w:pPr>
  </w:style>
  <w:style w:type="paragraph" w:customStyle="1" w:styleId="ParabiblioExtraIndent">
    <w:name w:val="ParabiblioExtraIndent"/>
    <w:next w:val="Normal"/>
    <w:rsid w:val="00E87C4E"/>
    <w:pPr>
      <w:widowControl w:val="0"/>
      <w:tabs>
        <w:tab w:val="left" w:pos="7920"/>
      </w:tabs>
      <w:autoSpaceDE w:val="0"/>
      <w:autoSpaceDN w:val="0"/>
      <w:adjustRightInd w:val="0"/>
      <w:spacing w:before="144" w:after="144"/>
      <w:ind w:left="3960" w:hanging="3600"/>
    </w:pPr>
  </w:style>
  <w:style w:type="paragraph" w:customStyle="1" w:styleId="ParabiblioSubentry">
    <w:name w:val="ParabiblioSubentry"/>
    <w:next w:val="Normal"/>
    <w:rsid w:val="00E87C4E"/>
    <w:pPr>
      <w:widowControl w:val="0"/>
      <w:tabs>
        <w:tab w:val="left" w:pos="7200"/>
      </w:tabs>
      <w:autoSpaceDE w:val="0"/>
      <w:autoSpaceDN w:val="0"/>
      <w:adjustRightInd w:val="0"/>
      <w:spacing w:before="144" w:after="144"/>
      <w:ind w:left="3600" w:hanging="2520"/>
    </w:pPr>
  </w:style>
  <w:style w:type="paragraph" w:customStyle="1" w:styleId="ParabiblioSubentry2">
    <w:name w:val="ParabiblioSubentry2"/>
    <w:next w:val="Normal"/>
    <w:rsid w:val="00E87C4E"/>
    <w:pPr>
      <w:widowControl w:val="0"/>
      <w:tabs>
        <w:tab w:val="left" w:pos="7200"/>
      </w:tabs>
      <w:autoSpaceDE w:val="0"/>
      <w:autoSpaceDN w:val="0"/>
      <w:adjustRightInd w:val="0"/>
      <w:spacing w:before="144" w:after="144"/>
      <w:ind w:left="3600" w:hanging="1800"/>
    </w:pPr>
  </w:style>
  <w:style w:type="paragraph" w:customStyle="1" w:styleId="ParaBoxBoldCentered">
    <w:name w:val="ParaBoxBoldCentered"/>
    <w:next w:val="Normal"/>
    <w:rsid w:val="00E87C4E"/>
    <w:pPr>
      <w:widowControl w:val="0"/>
      <w:pBdr>
        <w:top w:val="single" w:sz="2" w:space="1" w:color="000000"/>
        <w:left w:val="single" w:sz="2" w:space="4" w:color="000000"/>
        <w:bottom w:val="single" w:sz="2" w:space="1" w:color="000000"/>
        <w:right w:val="single" w:sz="2" w:space="4" w:color="000000"/>
      </w:pBdr>
      <w:tabs>
        <w:tab w:val="left" w:pos="3600"/>
      </w:tabs>
      <w:autoSpaceDE w:val="0"/>
      <w:autoSpaceDN w:val="0"/>
      <w:adjustRightInd w:val="0"/>
      <w:spacing w:before="144" w:after="144"/>
      <w:ind w:left="1800" w:hanging="1440"/>
      <w:jc w:val="center"/>
    </w:pPr>
    <w:rPr>
      <w:b/>
      <w:bCs/>
    </w:rPr>
  </w:style>
  <w:style w:type="paragraph" w:customStyle="1" w:styleId="ParaBoxCentered">
    <w:name w:val="ParaBoxCentered"/>
    <w:next w:val="Normal"/>
    <w:rsid w:val="00E87C4E"/>
    <w:pPr>
      <w:widowControl w:val="0"/>
      <w:pBdr>
        <w:top w:val="single" w:sz="2" w:space="1" w:color="000000"/>
        <w:left w:val="single" w:sz="2" w:space="4" w:color="000000"/>
        <w:bottom w:val="single" w:sz="2" w:space="1" w:color="000000"/>
        <w:right w:val="single" w:sz="2" w:space="4" w:color="000000"/>
      </w:pBdr>
      <w:tabs>
        <w:tab w:val="left" w:pos="3600"/>
      </w:tabs>
      <w:autoSpaceDE w:val="0"/>
      <w:autoSpaceDN w:val="0"/>
      <w:adjustRightInd w:val="0"/>
      <w:spacing w:before="144" w:after="144"/>
      <w:ind w:left="1800" w:hanging="1440"/>
      <w:jc w:val="center"/>
    </w:pPr>
  </w:style>
  <w:style w:type="paragraph" w:customStyle="1" w:styleId="ParaDict">
    <w:name w:val="ParaDict"/>
    <w:next w:val="Normal"/>
    <w:rsid w:val="00E87C4E"/>
    <w:pPr>
      <w:widowControl w:val="0"/>
      <w:tabs>
        <w:tab w:val="left" w:pos="5760"/>
      </w:tabs>
      <w:autoSpaceDE w:val="0"/>
      <w:autoSpaceDN w:val="0"/>
      <w:adjustRightInd w:val="0"/>
      <w:spacing w:before="120" w:after="120"/>
      <w:ind w:left="2880" w:hanging="2520"/>
    </w:pPr>
    <w:rPr>
      <w:color w:val="000000"/>
      <w:sz w:val="18"/>
      <w:szCs w:val="18"/>
    </w:rPr>
  </w:style>
  <w:style w:type="paragraph" w:customStyle="1" w:styleId="ParaDict2">
    <w:name w:val="ParaDict2"/>
    <w:next w:val="Normal"/>
    <w:rsid w:val="00E87C4E"/>
    <w:pPr>
      <w:widowControl w:val="0"/>
      <w:tabs>
        <w:tab w:val="left" w:pos="7200"/>
      </w:tabs>
      <w:autoSpaceDE w:val="0"/>
      <w:autoSpaceDN w:val="0"/>
      <w:adjustRightInd w:val="0"/>
      <w:spacing w:before="120" w:after="120"/>
      <w:ind w:left="3600" w:hanging="3240"/>
    </w:pPr>
    <w:rPr>
      <w:color w:val="000000"/>
      <w:sz w:val="18"/>
      <w:szCs w:val="18"/>
    </w:rPr>
  </w:style>
  <w:style w:type="paragraph" w:customStyle="1" w:styleId="ParaDict3">
    <w:name w:val="ParaDict3"/>
    <w:next w:val="Normal"/>
    <w:rsid w:val="00E87C4E"/>
    <w:pPr>
      <w:widowControl w:val="0"/>
      <w:tabs>
        <w:tab w:val="left" w:pos="9360"/>
      </w:tabs>
      <w:autoSpaceDE w:val="0"/>
      <w:autoSpaceDN w:val="0"/>
      <w:adjustRightInd w:val="0"/>
      <w:spacing w:before="120" w:after="120"/>
      <w:ind w:left="4680" w:hanging="4320"/>
    </w:pPr>
    <w:rPr>
      <w:color w:val="000000"/>
      <w:sz w:val="18"/>
      <w:szCs w:val="18"/>
    </w:rPr>
  </w:style>
  <w:style w:type="paragraph" w:customStyle="1" w:styleId="ParaDictCont">
    <w:name w:val="ParaDictCont"/>
    <w:next w:val="Normal"/>
    <w:rsid w:val="00E87C4E"/>
    <w:pPr>
      <w:widowControl w:val="0"/>
      <w:tabs>
        <w:tab w:val="left" w:pos="5760"/>
      </w:tabs>
      <w:autoSpaceDE w:val="0"/>
      <w:autoSpaceDN w:val="0"/>
      <w:adjustRightInd w:val="0"/>
      <w:spacing w:before="120" w:after="120"/>
      <w:ind w:left="2880"/>
    </w:pPr>
    <w:rPr>
      <w:color w:val="000000"/>
      <w:sz w:val="18"/>
      <w:szCs w:val="18"/>
    </w:rPr>
  </w:style>
  <w:style w:type="paragraph" w:customStyle="1" w:styleId="ParaDictContHanging">
    <w:name w:val="ParaDictContHanging"/>
    <w:next w:val="Normal"/>
    <w:rsid w:val="00E87C4E"/>
    <w:pPr>
      <w:widowControl w:val="0"/>
      <w:tabs>
        <w:tab w:val="left" w:pos="6480"/>
      </w:tabs>
      <w:autoSpaceDE w:val="0"/>
      <w:autoSpaceDN w:val="0"/>
      <w:adjustRightInd w:val="0"/>
      <w:spacing w:before="120" w:after="120"/>
      <w:ind w:left="3240" w:hanging="360"/>
    </w:pPr>
    <w:rPr>
      <w:color w:val="000000"/>
      <w:sz w:val="18"/>
      <w:szCs w:val="18"/>
    </w:rPr>
  </w:style>
  <w:style w:type="paragraph" w:customStyle="1" w:styleId="ParaFlushLeft">
    <w:name w:val="ParaFlushLeft"/>
    <w:next w:val="Normal"/>
    <w:rsid w:val="00E87C4E"/>
    <w:pPr>
      <w:keepNext/>
      <w:keepLines/>
      <w:widowControl w:val="0"/>
      <w:tabs>
        <w:tab w:val="left" w:pos="360"/>
        <w:tab w:val="left" w:pos="864"/>
        <w:tab w:val="left" w:pos="1440"/>
      </w:tabs>
      <w:autoSpaceDE w:val="0"/>
      <w:autoSpaceDN w:val="0"/>
      <w:adjustRightInd w:val="0"/>
      <w:spacing w:after="120"/>
    </w:pPr>
  </w:style>
  <w:style w:type="paragraph" w:customStyle="1" w:styleId="ParaHead">
    <w:name w:val="ParaHead"/>
    <w:next w:val="Normal"/>
    <w:rsid w:val="00E87C4E"/>
    <w:pPr>
      <w:keepNext/>
      <w:keepLines/>
      <w:widowControl w:val="0"/>
      <w:pBdr>
        <w:top w:val="single" w:sz="2" w:space="2" w:color="000000"/>
      </w:pBdr>
      <w:shd w:val="clear" w:color="auto" w:fill="FFFFFF"/>
      <w:autoSpaceDE w:val="0"/>
      <w:autoSpaceDN w:val="0"/>
      <w:adjustRightInd w:val="0"/>
      <w:spacing w:before="120" w:after="120"/>
    </w:pPr>
    <w:rPr>
      <w:b/>
      <w:bCs/>
      <w:color w:val="000000"/>
    </w:rPr>
  </w:style>
  <w:style w:type="paragraph" w:customStyle="1" w:styleId="ParaHeadBoxed">
    <w:name w:val="ParaHeadBoxed"/>
    <w:next w:val="Normal"/>
    <w:rsid w:val="00E87C4E"/>
    <w:pPr>
      <w:widowControl w:val="0"/>
      <w:pBdr>
        <w:top w:val="single" w:sz="2" w:space="1" w:color="000000"/>
        <w:left w:val="single" w:sz="2" w:space="4" w:color="000000"/>
        <w:bottom w:val="single" w:sz="2" w:space="1" w:color="000000"/>
        <w:right w:val="single" w:sz="2" w:space="4" w:color="000000"/>
      </w:pBdr>
      <w:tabs>
        <w:tab w:val="left" w:pos="3600"/>
      </w:tabs>
      <w:autoSpaceDE w:val="0"/>
      <w:autoSpaceDN w:val="0"/>
      <w:adjustRightInd w:val="0"/>
      <w:spacing w:before="144" w:after="144"/>
      <w:ind w:left="1800" w:hanging="1440"/>
    </w:pPr>
    <w:rPr>
      <w:b/>
      <w:bCs/>
    </w:rPr>
  </w:style>
  <w:style w:type="paragraph" w:customStyle="1" w:styleId="ParaHeadBoxed2">
    <w:name w:val="ParaHeadBoxed2"/>
    <w:next w:val="Normal"/>
    <w:rsid w:val="004C6C55"/>
    <w:pPr>
      <w:widowControl w:val="0"/>
      <w:pBdr>
        <w:top w:val="single" w:sz="2" w:space="1" w:color="000000"/>
        <w:left w:val="single" w:sz="2" w:space="4" w:color="000000"/>
        <w:bottom w:val="single" w:sz="2" w:space="1" w:color="000000"/>
        <w:right w:val="single" w:sz="2" w:space="4" w:color="000000"/>
      </w:pBdr>
      <w:tabs>
        <w:tab w:val="left" w:pos="7200"/>
      </w:tabs>
      <w:autoSpaceDE w:val="0"/>
      <w:autoSpaceDN w:val="0"/>
      <w:adjustRightInd w:val="0"/>
      <w:spacing w:before="144" w:after="144"/>
      <w:ind w:left="3600" w:hanging="3240"/>
    </w:pPr>
    <w:rPr>
      <w:b/>
      <w:bCs/>
      <w:caps/>
    </w:rPr>
  </w:style>
  <w:style w:type="paragraph" w:customStyle="1" w:styleId="ParaHeadIndented">
    <w:name w:val="ParaHeadIndented"/>
    <w:next w:val="Normal"/>
    <w:rsid w:val="00E87C4E"/>
    <w:pPr>
      <w:keepNext/>
      <w:keepLines/>
      <w:widowControl w:val="0"/>
      <w:pBdr>
        <w:top w:val="single" w:sz="2" w:space="2" w:color="000000"/>
      </w:pBdr>
      <w:shd w:val="clear" w:color="auto" w:fill="FFFFFF"/>
      <w:autoSpaceDE w:val="0"/>
      <w:autoSpaceDN w:val="0"/>
      <w:adjustRightInd w:val="0"/>
      <w:spacing w:before="177" w:after="120"/>
      <w:ind w:left="360"/>
    </w:pPr>
    <w:rPr>
      <w:b/>
      <w:bCs/>
      <w:color w:val="000000"/>
    </w:rPr>
  </w:style>
  <w:style w:type="paragraph" w:customStyle="1" w:styleId="ParaHeadIndentedHang">
    <w:name w:val="ParaHeadIndentedHang"/>
    <w:next w:val="Normal"/>
    <w:rsid w:val="00E87C4E"/>
    <w:pPr>
      <w:keepNext/>
      <w:widowControl w:val="0"/>
      <w:pBdr>
        <w:top w:val="single" w:sz="2" w:space="2" w:color="000000"/>
      </w:pBdr>
      <w:shd w:val="clear" w:color="auto" w:fill="FFFFFF"/>
      <w:tabs>
        <w:tab w:val="left" w:pos="4320"/>
      </w:tabs>
      <w:autoSpaceDE w:val="0"/>
      <w:autoSpaceDN w:val="0"/>
      <w:adjustRightInd w:val="0"/>
      <w:spacing w:before="177" w:after="120"/>
      <w:ind w:left="2160" w:hanging="1800"/>
    </w:pPr>
    <w:rPr>
      <w:b/>
      <w:bCs/>
      <w:color w:val="000000"/>
    </w:rPr>
  </w:style>
  <w:style w:type="paragraph" w:customStyle="1" w:styleId="ParaLbl">
    <w:name w:val="ParaLbl"/>
    <w:next w:val="Normal"/>
    <w:rsid w:val="00E87C4E"/>
    <w:pPr>
      <w:widowControl w:val="0"/>
      <w:tabs>
        <w:tab w:val="left" w:pos="2160"/>
      </w:tabs>
      <w:autoSpaceDE w:val="0"/>
      <w:autoSpaceDN w:val="0"/>
      <w:adjustRightInd w:val="0"/>
      <w:spacing w:before="120" w:after="120"/>
      <w:ind w:left="1080" w:hanging="1080"/>
    </w:pPr>
  </w:style>
  <w:style w:type="paragraph" w:customStyle="1" w:styleId="ParaLblIndent5">
    <w:name w:val="ParaLblIndent5"/>
    <w:next w:val="Normal"/>
    <w:rsid w:val="00E87C4E"/>
    <w:pPr>
      <w:widowControl w:val="0"/>
      <w:tabs>
        <w:tab w:val="left" w:pos="6480"/>
      </w:tabs>
      <w:autoSpaceDE w:val="0"/>
      <w:autoSpaceDN w:val="0"/>
      <w:adjustRightInd w:val="0"/>
      <w:spacing w:before="120" w:after="120"/>
      <w:ind w:left="3240" w:hanging="1080"/>
    </w:pPr>
  </w:style>
  <w:style w:type="paragraph" w:customStyle="1" w:styleId="ParaNoSpaceAfterTable">
    <w:name w:val="ParaNoSpaceAfterTable"/>
    <w:next w:val="Normal"/>
    <w:rsid w:val="00E87C4E"/>
    <w:pPr>
      <w:widowControl w:val="0"/>
      <w:autoSpaceDE w:val="0"/>
      <w:autoSpaceDN w:val="0"/>
      <w:adjustRightInd w:val="0"/>
    </w:pPr>
    <w:rPr>
      <w:sz w:val="2"/>
      <w:szCs w:val="2"/>
    </w:rPr>
  </w:style>
  <w:style w:type="paragraph" w:customStyle="1" w:styleId="ParaQuotation">
    <w:name w:val="ParaQuotation"/>
    <w:next w:val="Normal"/>
    <w:rsid w:val="00E87C4E"/>
    <w:pPr>
      <w:widowControl w:val="0"/>
      <w:autoSpaceDE w:val="0"/>
      <w:autoSpaceDN w:val="0"/>
      <w:adjustRightInd w:val="0"/>
      <w:spacing w:before="144" w:after="144"/>
      <w:ind w:left="720" w:right="720"/>
    </w:pPr>
    <w:rPr>
      <w:i/>
      <w:iCs/>
      <w:sz w:val="18"/>
      <w:szCs w:val="18"/>
    </w:rPr>
  </w:style>
  <w:style w:type="paragraph" w:customStyle="1" w:styleId="ParaReq">
    <w:name w:val="ParaReq"/>
    <w:next w:val="Normal"/>
    <w:rsid w:val="00E87C4E"/>
    <w:pPr>
      <w:widowControl w:val="0"/>
      <w:autoSpaceDE w:val="0"/>
      <w:autoSpaceDN w:val="0"/>
      <w:adjustRightInd w:val="0"/>
      <w:spacing w:before="120" w:after="120"/>
      <w:ind w:left="360"/>
    </w:pPr>
    <w:rPr>
      <w:color w:val="000000"/>
    </w:rPr>
  </w:style>
  <w:style w:type="paragraph" w:customStyle="1" w:styleId="ParaReqHD">
    <w:name w:val="ParaReqHD"/>
    <w:next w:val="Normal"/>
    <w:rsid w:val="00E87C4E"/>
    <w:pPr>
      <w:keepNext/>
      <w:widowControl w:val="0"/>
      <w:pBdr>
        <w:top w:val="single" w:sz="2" w:space="2" w:color="000000"/>
      </w:pBdr>
      <w:shd w:val="clear" w:color="auto" w:fill="FFFFFF"/>
      <w:autoSpaceDE w:val="0"/>
      <w:autoSpaceDN w:val="0"/>
      <w:adjustRightInd w:val="0"/>
      <w:spacing w:before="120" w:after="120"/>
      <w:ind w:left="360"/>
    </w:pPr>
    <w:rPr>
      <w:b/>
      <w:bCs/>
      <w:color w:val="000000"/>
    </w:rPr>
  </w:style>
  <w:style w:type="paragraph" w:customStyle="1" w:styleId="ParaRight">
    <w:name w:val="ParaRight"/>
    <w:next w:val="Normal"/>
    <w:rsid w:val="00E87C4E"/>
    <w:pPr>
      <w:keepNext/>
      <w:keepLines/>
      <w:widowControl w:val="0"/>
      <w:tabs>
        <w:tab w:val="left" w:pos="360"/>
        <w:tab w:val="left" w:pos="864"/>
        <w:tab w:val="left" w:pos="1440"/>
      </w:tabs>
      <w:autoSpaceDE w:val="0"/>
      <w:autoSpaceDN w:val="0"/>
      <w:adjustRightInd w:val="0"/>
      <w:spacing w:after="120"/>
      <w:jc w:val="right"/>
    </w:pPr>
  </w:style>
  <w:style w:type="paragraph" w:customStyle="1" w:styleId="ParaRule">
    <w:name w:val="ParaRule"/>
    <w:next w:val="Normal"/>
    <w:rsid w:val="00E87C4E"/>
    <w:pPr>
      <w:keepNext/>
      <w:widowControl w:val="0"/>
      <w:tabs>
        <w:tab w:val="left" w:pos="2520"/>
      </w:tabs>
      <w:autoSpaceDE w:val="0"/>
      <w:autoSpaceDN w:val="0"/>
      <w:adjustRightInd w:val="0"/>
      <w:spacing w:before="120" w:after="120"/>
      <w:ind w:left="1440" w:hanging="1080"/>
    </w:pPr>
  </w:style>
  <w:style w:type="paragraph" w:customStyle="1" w:styleId="ParaSpaceAfterTable">
    <w:name w:val="ParaSpaceAfterTable"/>
    <w:next w:val="Normal"/>
    <w:rsid w:val="00E87C4E"/>
    <w:pPr>
      <w:widowControl w:val="0"/>
      <w:autoSpaceDE w:val="0"/>
      <w:autoSpaceDN w:val="0"/>
      <w:adjustRightInd w:val="0"/>
    </w:pPr>
    <w:rPr>
      <w:sz w:val="12"/>
      <w:szCs w:val="12"/>
    </w:rPr>
  </w:style>
  <w:style w:type="paragraph" w:customStyle="1" w:styleId="ParaSub1">
    <w:name w:val="ParaSub1"/>
    <w:next w:val="Normal"/>
    <w:rsid w:val="00E87C4E"/>
    <w:pPr>
      <w:widowControl w:val="0"/>
      <w:autoSpaceDE w:val="0"/>
      <w:autoSpaceDN w:val="0"/>
      <w:adjustRightInd w:val="0"/>
      <w:spacing w:before="144" w:after="144"/>
      <w:ind w:left="1440"/>
    </w:pPr>
  </w:style>
  <w:style w:type="paragraph" w:customStyle="1" w:styleId="ParaTable">
    <w:name w:val="ParaTable"/>
    <w:next w:val="Normal"/>
    <w:rsid w:val="00E87C4E"/>
    <w:pPr>
      <w:widowControl w:val="0"/>
      <w:tabs>
        <w:tab w:val="left" w:pos="360"/>
        <w:tab w:val="left" w:pos="864"/>
        <w:tab w:val="left" w:pos="1440"/>
      </w:tabs>
      <w:autoSpaceDE w:val="0"/>
      <w:autoSpaceDN w:val="0"/>
      <w:adjustRightInd w:val="0"/>
      <w:spacing w:after="48"/>
      <w:ind w:right="120"/>
    </w:pPr>
    <w:rPr>
      <w:sz w:val="18"/>
      <w:szCs w:val="18"/>
    </w:rPr>
  </w:style>
  <w:style w:type="paragraph" w:customStyle="1" w:styleId="ParaTableBold">
    <w:name w:val="ParaTableBold"/>
    <w:next w:val="Normal"/>
    <w:rsid w:val="00E87C4E"/>
    <w:pPr>
      <w:widowControl w:val="0"/>
      <w:tabs>
        <w:tab w:val="left" w:pos="360"/>
        <w:tab w:val="left" w:pos="864"/>
        <w:tab w:val="left" w:pos="1440"/>
      </w:tabs>
      <w:autoSpaceDE w:val="0"/>
      <w:autoSpaceDN w:val="0"/>
      <w:adjustRightInd w:val="0"/>
      <w:spacing w:after="48"/>
    </w:pPr>
    <w:rPr>
      <w:b/>
      <w:bCs/>
      <w:sz w:val="18"/>
      <w:szCs w:val="18"/>
    </w:rPr>
  </w:style>
  <w:style w:type="paragraph" w:customStyle="1" w:styleId="ParaTableBoldSmall">
    <w:name w:val="ParaTableBoldSmall"/>
    <w:next w:val="Normal"/>
    <w:rsid w:val="00E87C4E"/>
    <w:pPr>
      <w:widowControl w:val="0"/>
      <w:tabs>
        <w:tab w:val="left" w:pos="360"/>
        <w:tab w:val="left" w:pos="864"/>
        <w:tab w:val="left" w:pos="1440"/>
      </w:tabs>
      <w:autoSpaceDE w:val="0"/>
      <w:autoSpaceDN w:val="0"/>
      <w:adjustRightInd w:val="0"/>
      <w:spacing w:after="48"/>
    </w:pPr>
    <w:rPr>
      <w:b/>
      <w:bCs/>
      <w:sz w:val="16"/>
      <w:szCs w:val="16"/>
    </w:rPr>
  </w:style>
  <w:style w:type="paragraph" w:customStyle="1" w:styleId="ParaTableCenter">
    <w:name w:val="ParaTableCenter"/>
    <w:next w:val="Normal"/>
    <w:rsid w:val="00E87C4E"/>
    <w:pPr>
      <w:widowControl w:val="0"/>
      <w:tabs>
        <w:tab w:val="left" w:pos="360"/>
        <w:tab w:val="left" w:pos="864"/>
        <w:tab w:val="left" w:pos="1440"/>
      </w:tabs>
      <w:autoSpaceDE w:val="0"/>
      <w:autoSpaceDN w:val="0"/>
      <w:adjustRightInd w:val="0"/>
      <w:spacing w:after="48"/>
      <w:jc w:val="center"/>
    </w:pPr>
    <w:rPr>
      <w:sz w:val="18"/>
      <w:szCs w:val="18"/>
    </w:rPr>
  </w:style>
  <w:style w:type="paragraph" w:customStyle="1" w:styleId="ParaTableCenterSmall">
    <w:name w:val="ParaTableCenterSmall"/>
    <w:next w:val="Normal"/>
    <w:rsid w:val="00E87C4E"/>
    <w:pPr>
      <w:widowControl w:val="0"/>
      <w:tabs>
        <w:tab w:val="left" w:pos="360"/>
        <w:tab w:val="left" w:pos="864"/>
        <w:tab w:val="left" w:pos="1440"/>
      </w:tabs>
      <w:autoSpaceDE w:val="0"/>
      <w:autoSpaceDN w:val="0"/>
      <w:adjustRightInd w:val="0"/>
      <w:spacing w:after="48"/>
      <w:jc w:val="center"/>
    </w:pPr>
    <w:rPr>
      <w:sz w:val="16"/>
      <w:szCs w:val="16"/>
    </w:rPr>
  </w:style>
  <w:style w:type="paragraph" w:customStyle="1" w:styleId="ParaTableCheck">
    <w:name w:val="ParaTableCheck"/>
    <w:next w:val="Normal"/>
    <w:rsid w:val="00E87C4E"/>
    <w:pPr>
      <w:widowControl w:val="0"/>
      <w:autoSpaceDE w:val="0"/>
      <w:autoSpaceDN w:val="0"/>
      <w:adjustRightInd w:val="0"/>
      <w:spacing w:before="29" w:after="29"/>
      <w:jc w:val="center"/>
    </w:pPr>
    <w:rPr>
      <w:rFonts w:ascii="Wingdings" w:hAnsi="Wingdings" w:cs="Wingdings"/>
      <w:sz w:val="16"/>
      <w:szCs w:val="16"/>
    </w:rPr>
  </w:style>
  <w:style w:type="paragraph" w:customStyle="1" w:styleId="ParaTableExSpace">
    <w:name w:val="ParaTableExSpace"/>
    <w:next w:val="Normal"/>
    <w:rsid w:val="00E87C4E"/>
    <w:pPr>
      <w:widowControl w:val="0"/>
      <w:tabs>
        <w:tab w:val="left" w:pos="360"/>
        <w:tab w:val="left" w:pos="864"/>
        <w:tab w:val="left" w:pos="1440"/>
      </w:tabs>
      <w:autoSpaceDE w:val="0"/>
      <w:autoSpaceDN w:val="0"/>
      <w:adjustRightInd w:val="0"/>
      <w:spacing w:after="240"/>
    </w:pPr>
    <w:rPr>
      <w:sz w:val="18"/>
      <w:szCs w:val="18"/>
    </w:rPr>
  </w:style>
  <w:style w:type="paragraph" w:customStyle="1" w:styleId="ParaTableHanging">
    <w:name w:val="ParaTableHanging"/>
    <w:next w:val="Normal"/>
    <w:rsid w:val="00E87C4E"/>
    <w:pPr>
      <w:keepNext/>
      <w:keepLines/>
      <w:widowControl w:val="0"/>
      <w:tabs>
        <w:tab w:val="left" w:pos="720"/>
      </w:tabs>
      <w:autoSpaceDE w:val="0"/>
      <w:autoSpaceDN w:val="0"/>
      <w:adjustRightInd w:val="0"/>
      <w:spacing w:after="48"/>
      <w:ind w:left="360" w:hanging="360"/>
    </w:pPr>
    <w:rPr>
      <w:sz w:val="18"/>
      <w:szCs w:val="18"/>
    </w:rPr>
  </w:style>
  <w:style w:type="paragraph" w:customStyle="1" w:styleId="ParaTableHangingExtra">
    <w:name w:val="ParaTableHangingExtra"/>
    <w:next w:val="Normal"/>
    <w:rsid w:val="00E87C4E"/>
    <w:pPr>
      <w:keepNext/>
      <w:keepLines/>
      <w:widowControl w:val="0"/>
      <w:tabs>
        <w:tab w:val="left" w:pos="1995"/>
      </w:tabs>
      <w:autoSpaceDE w:val="0"/>
      <w:autoSpaceDN w:val="0"/>
      <w:adjustRightInd w:val="0"/>
      <w:spacing w:after="48"/>
      <w:ind w:left="1635" w:hanging="1635"/>
    </w:pPr>
    <w:rPr>
      <w:sz w:val="18"/>
      <w:szCs w:val="18"/>
    </w:rPr>
  </w:style>
  <w:style w:type="paragraph" w:customStyle="1" w:styleId="ParaTableHangingExtra2">
    <w:name w:val="ParaTableHangingExtra2"/>
    <w:next w:val="Normal"/>
    <w:rsid w:val="00E87C4E"/>
    <w:pPr>
      <w:keepNext/>
      <w:keepLines/>
      <w:widowControl w:val="0"/>
      <w:tabs>
        <w:tab w:val="left" w:pos="2445"/>
      </w:tabs>
      <w:autoSpaceDE w:val="0"/>
      <w:autoSpaceDN w:val="0"/>
      <w:adjustRightInd w:val="0"/>
      <w:spacing w:after="48"/>
      <w:ind w:left="2085" w:hanging="2085"/>
    </w:pPr>
    <w:rPr>
      <w:sz w:val="18"/>
      <w:szCs w:val="18"/>
    </w:rPr>
  </w:style>
  <w:style w:type="paragraph" w:customStyle="1" w:styleId="ParaTableHangingMore">
    <w:name w:val="ParaTableHangingMore"/>
    <w:next w:val="Normal"/>
    <w:rsid w:val="00E87C4E"/>
    <w:pPr>
      <w:keepNext/>
      <w:keepLines/>
      <w:widowControl w:val="0"/>
      <w:tabs>
        <w:tab w:val="left" w:pos="1005"/>
      </w:tabs>
      <w:autoSpaceDE w:val="0"/>
      <w:autoSpaceDN w:val="0"/>
      <w:adjustRightInd w:val="0"/>
      <w:spacing w:after="48"/>
      <w:ind w:left="645" w:hanging="645"/>
    </w:pPr>
    <w:rPr>
      <w:sz w:val="18"/>
      <w:szCs w:val="18"/>
    </w:rPr>
  </w:style>
  <w:style w:type="paragraph" w:customStyle="1" w:styleId="ParaTableHead">
    <w:name w:val="ParaTableHead"/>
    <w:next w:val="Normal"/>
    <w:rsid w:val="00E87C4E"/>
    <w:pPr>
      <w:keepNext/>
      <w:keepLines/>
      <w:widowControl w:val="0"/>
      <w:tabs>
        <w:tab w:val="left" w:pos="360"/>
        <w:tab w:val="left" w:pos="864"/>
        <w:tab w:val="left" w:pos="1440"/>
      </w:tabs>
      <w:autoSpaceDE w:val="0"/>
      <w:autoSpaceDN w:val="0"/>
      <w:adjustRightInd w:val="0"/>
      <w:spacing w:before="72" w:after="72"/>
      <w:jc w:val="center"/>
    </w:pPr>
    <w:rPr>
      <w:b/>
      <w:bCs/>
    </w:rPr>
  </w:style>
  <w:style w:type="paragraph" w:customStyle="1" w:styleId="ParaTableHeadLeft">
    <w:name w:val="ParaTableHeadLeft"/>
    <w:next w:val="Normal"/>
    <w:rsid w:val="00E87C4E"/>
    <w:pPr>
      <w:widowControl w:val="0"/>
      <w:tabs>
        <w:tab w:val="left" w:pos="360"/>
        <w:tab w:val="left" w:pos="864"/>
        <w:tab w:val="left" w:pos="1440"/>
      </w:tabs>
      <w:autoSpaceDE w:val="0"/>
      <w:autoSpaceDN w:val="0"/>
      <w:adjustRightInd w:val="0"/>
      <w:spacing w:before="72" w:after="72"/>
      <w:ind w:right="120"/>
    </w:pPr>
    <w:rPr>
      <w:b/>
      <w:bCs/>
    </w:rPr>
  </w:style>
  <w:style w:type="paragraph" w:customStyle="1" w:styleId="ParaTableHeadSmall">
    <w:name w:val="ParaTableHeadSmall"/>
    <w:next w:val="Normal"/>
    <w:rsid w:val="00E87C4E"/>
    <w:pPr>
      <w:widowControl w:val="0"/>
      <w:tabs>
        <w:tab w:val="left" w:pos="360"/>
        <w:tab w:val="left" w:pos="864"/>
        <w:tab w:val="left" w:pos="1440"/>
      </w:tabs>
      <w:autoSpaceDE w:val="0"/>
      <w:autoSpaceDN w:val="0"/>
      <w:adjustRightInd w:val="0"/>
      <w:spacing w:before="72" w:after="72"/>
      <w:jc w:val="center"/>
    </w:pPr>
    <w:rPr>
      <w:b/>
      <w:bCs/>
      <w:sz w:val="18"/>
      <w:szCs w:val="18"/>
    </w:rPr>
  </w:style>
  <w:style w:type="paragraph" w:customStyle="1" w:styleId="ParaTableHeadSmallLeft">
    <w:name w:val="ParaTableHeadSmallLeft"/>
    <w:next w:val="Normal"/>
    <w:rsid w:val="00E87C4E"/>
    <w:pPr>
      <w:widowControl w:val="0"/>
      <w:tabs>
        <w:tab w:val="left" w:pos="360"/>
        <w:tab w:val="left" w:pos="864"/>
        <w:tab w:val="left" w:pos="1440"/>
      </w:tabs>
      <w:autoSpaceDE w:val="0"/>
      <w:autoSpaceDN w:val="0"/>
      <w:adjustRightInd w:val="0"/>
      <w:spacing w:before="72" w:after="72"/>
    </w:pPr>
    <w:rPr>
      <w:b/>
      <w:bCs/>
      <w:sz w:val="18"/>
      <w:szCs w:val="18"/>
    </w:rPr>
  </w:style>
  <w:style w:type="paragraph" w:customStyle="1" w:styleId="ParaTableItalics">
    <w:name w:val="ParaTableItalics"/>
    <w:next w:val="Normal"/>
    <w:rsid w:val="00E87C4E"/>
    <w:pPr>
      <w:widowControl w:val="0"/>
      <w:tabs>
        <w:tab w:val="left" w:pos="360"/>
        <w:tab w:val="left" w:pos="864"/>
        <w:tab w:val="left" w:pos="1440"/>
      </w:tabs>
      <w:autoSpaceDE w:val="0"/>
      <w:autoSpaceDN w:val="0"/>
      <w:adjustRightInd w:val="0"/>
      <w:spacing w:after="48"/>
    </w:pPr>
    <w:rPr>
      <w:i/>
      <w:iCs/>
      <w:sz w:val="18"/>
      <w:szCs w:val="18"/>
    </w:rPr>
  </w:style>
  <w:style w:type="paragraph" w:customStyle="1" w:styleId="ParaTableItalicsExSpace">
    <w:name w:val="ParaTableItalicsExSpace"/>
    <w:next w:val="Normal"/>
    <w:rsid w:val="00E87C4E"/>
    <w:pPr>
      <w:widowControl w:val="0"/>
      <w:tabs>
        <w:tab w:val="left" w:pos="360"/>
        <w:tab w:val="left" w:pos="864"/>
        <w:tab w:val="left" w:pos="1440"/>
      </w:tabs>
      <w:autoSpaceDE w:val="0"/>
      <w:autoSpaceDN w:val="0"/>
      <w:adjustRightInd w:val="0"/>
      <w:spacing w:after="240"/>
    </w:pPr>
    <w:rPr>
      <w:sz w:val="18"/>
      <w:szCs w:val="18"/>
    </w:rPr>
  </w:style>
  <w:style w:type="paragraph" w:customStyle="1" w:styleId="ParaTableNoCSDD">
    <w:name w:val="ParaTableNoCSDD"/>
    <w:next w:val="Normal"/>
    <w:rsid w:val="00E87C4E"/>
    <w:pPr>
      <w:widowControl w:val="0"/>
      <w:tabs>
        <w:tab w:val="left" w:pos="360"/>
        <w:tab w:val="left" w:pos="864"/>
        <w:tab w:val="left" w:pos="1440"/>
      </w:tabs>
      <w:autoSpaceDE w:val="0"/>
      <w:autoSpaceDN w:val="0"/>
      <w:adjustRightInd w:val="0"/>
      <w:spacing w:after="55"/>
      <w:ind w:right="120"/>
    </w:pPr>
    <w:rPr>
      <w:sz w:val="18"/>
      <w:szCs w:val="18"/>
    </w:rPr>
  </w:style>
  <w:style w:type="paragraph" w:customStyle="1" w:styleId="ParaTableNote">
    <w:name w:val="ParaTableNote"/>
    <w:next w:val="Normal"/>
    <w:rsid w:val="00E87C4E"/>
    <w:pPr>
      <w:widowControl w:val="0"/>
      <w:tabs>
        <w:tab w:val="left" w:pos="1800"/>
      </w:tabs>
      <w:autoSpaceDE w:val="0"/>
      <w:autoSpaceDN w:val="0"/>
      <w:adjustRightInd w:val="0"/>
      <w:spacing w:before="144" w:after="144"/>
      <w:ind w:left="900" w:hanging="720"/>
    </w:pPr>
    <w:rPr>
      <w:sz w:val="18"/>
      <w:szCs w:val="18"/>
    </w:rPr>
  </w:style>
  <w:style w:type="paragraph" w:customStyle="1" w:styleId="ParaTableNoteBordered">
    <w:name w:val="ParaTableNoteBordered"/>
    <w:next w:val="Normal"/>
    <w:rsid w:val="00E87C4E"/>
    <w:pPr>
      <w:widowControl w:val="0"/>
      <w:pBdr>
        <w:top w:val="single" w:sz="2" w:space="1" w:color="000000"/>
        <w:left w:val="single" w:sz="2" w:space="4" w:color="000000"/>
        <w:bottom w:val="single" w:sz="2" w:space="1" w:color="000000"/>
        <w:right w:val="single" w:sz="2" w:space="4" w:color="000000"/>
      </w:pBdr>
      <w:tabs>
        <w:tab w:val="left" w:pos="1800"/>
      </w:tabs>
      <w:autoSpaceDE w:val="0"/>
      <w:autoSpaceDN w:val="0"/>
      <w:adjustRightInd w:val="0"/>
      <w:spacing w:before="144" w:after="144"/>
      <w:ind w:left="900" w:hanging="720"/>
    </w:pPr>
    <w:rPr>
      <w:sz w:val="18"/>
      <w:szCs w:val="18"/>
    </w:rPr>
  </w:style>
  <w:style w:type="paragraph" w:customStyle="1" w:styleId="ParaTableRight">
    <w:name w:val="ParaTableRight"/>
    <w:next w:val="Normal"/>
    <w:rsid w:val="00E87C4E"/>
    <w:pPr>
      <w:widowControl w:val="0"/>
      <w:tabs>
        <w:tab w:val="left" w:pos="360"/>
        <w:tab w:val="left" w:pos="864"/>
        <w:tab w:val="left" w:pos="1440"/>
      </w:tabs>
      <w:autoSpaceDE w:val="0"/>
      <w:autoSpaceDN w:val="0"/>
      <w:adjustRightInd w:val="0"/>
      <w:spacing w:after="48"/>
      <w:jc w:val="right"/>
    </w:pPr>
    <w:rPr>
      <w:sz w:val="18"/>
      <w:szCs w:val="18"/>
    </w:rPr>
  </w:style>
  <w:style w:type="paragraph" w:customStyle="1" w:styleId="ParaTableRightSmall">
    <w:name w:val="ParaTableRightSmall"/>
    <w:next w:val="Normal"/>
    <w:rsid w:val="00E87C4E"/>
    <w:pPr>
      <w:widowControl w:val="0"/>
      <w:tabs>
        <w:tab w:val="left" w:pos="360"/>
        <w:tab w:val="left" w:pos="864"/>
        <w:tab w:val="left" w:pos="1440"/>
      </w:tabs>
      <w:autoSpaceDE w:val="0"/>
      <w:autoSpaceDN w:val="0"/>
      <w:adjustRightInd w:val="0"/>
      <w:spacing w:after="48"/>
      <w:jc w:val="right"/>
    </w:pPr>
    <w:rPr>
      <w:sz w:val="16"/>
      <w:szCs w:val="16"/>
    </w:rPr>
  </w:style>
  <w:style w:type="paragraph" w:customStyle="1" w:styleId="ParaTableSingleParaCellHanging">
    <w:name w:val="ParaTableSingleParaCellHanging"/>
    <w:next w:val="Normal"/>
    <w:rsid w:val="00E87C4E"/>
    <w:pPr>
      <w:keepNext/>
      <w:keepLines/>
      <w:widowControl w:val="0"/>
      <w:tabs>
        <w:tab w:val="left" w:pos="540"/>
      </w:tabs>
      <w:autoSpaceDE w:val="0"/>
      <w:autoSpaceDN w:val="0"/>
      <w:adjustRightInd w:val="0"/>
      <w:ind w:left="180" w:hanging="180"/>
    </w:pPr>
    <w:rPr>
      <w:sz w:val="18"/>
      <w:szCs w:val="18"/>
    </w:rPr>
  </w:style>
  <w:style w:type="paragraph" w:customStyle="1" w:styleId="ParaTableSmall">
    <w:name w:val="ParaTableSmall"/>
    <w:next w:val="Normal"/>
    <w:rsid w:val="00E87C4E"/>
    <w:pPr>
      <w:widowControl w:val="0"/>
      <w:tabs>
        <w:tab w:val="left" w:pos="360"/>
        <w:tab w:val="left" w:pos="864"/>
        <w:tab w:val="left" w:pos="1440"/>
      </w:tabs>
      <w:autoSpaceDE w:val="0"/>
      <w:autoSpaceDN w:val="0"/>
      <w:adjustRightInd w:val="0"/>
      <w:spacing w:after="48"/>
      <w:ind w:right="48"/>
    </w:pPr>
    <w:rPr>
      <w:sz w:val="16"/>
      <w:szCs w:val="16"/>
    </w:rPr>
  </w:style>
  <w:style w:type="paragraph" w:customStyle="1" w:styleId="ParaTableSmallCentered">
    <w:name w:val="ParaTableSmallCentered"/>
    <w:next w:val="Normal"/>
    <w:rsid w:val="00E87C4E"/>
    <w:pPr>
      <w:widowControl w:val="0"/>
      <w:tabs>
        <w:tab w:val="left" w:pos="360"/>
        <w:tab w:val="left" w:pos="864"/>
        <w:tab w:val="left" w:pos="1440"/>
      </w:tabs>
      <w:autoSpaceDE w:val="0"/>
      <w:autoSpaceDN w:val="0"/>
      <w:adjustRightInd w:val="0"/>
      <w:spacing w:after="48"/>
      <w:jc w:val="center"/>
    </w:pPr>
    <w:rPr>
      <w:sz w:val="16"/>
      <w:szCs w:val="16"/>
    </w:rPr>
  </w:style>
  <w:style w:type="paragraph" w:customStyle="1" w:styleId="ParaTextGraphic">
    <w:name w:val="ParaTextGraphic"/>
    <w:next w:val="Normal"/>
    <w:rsid w:val="00E87C4E"/>
    <w:pPr>
      <w:keepNext/>
      <w:widowControl w:val="0"/>
      <w:tabs>
        <w:tab w:val="left" w:pos="1224"/>
        <w:tab w:val="left" w:pos="1620"/>
      </w:tabs>
      <w:autoSpaceDE w:val="0"/>
      <w:autoSpaceDN w:val="0"/>
      <w:adjustRightInd w:val="0"/>
      <w:ind w:left="360"/>
    </w:pPr>
    <w:rPr>
      <w:rFonts w:ascii="Courier New" w:hAnsi="Courier New" w:cs="Courier New"/>
      <w:sz w:val="16"/>
      <w:szCs w:val="16"/>
    </w:rPr>
  </w:style>
  <w:style w:type="paragraph" w:customStyle="1" w:styleId="PrefaceTitle">
    <w:name w:val="PrefaceTitle"/>
    <w:next w:val="Normal"/>
    <w:rsid w:val="00E87C4E"/>
    <w:pPr>
      <w:keepNext/>
      <w:keepLines/>
      <w:widowControl w:val="0"/>
      <w:tabs>
        <w:tab w:val="left" w:pos="864"/>
        <w:tab w:val="left" w:pos="1440"/>
      </w:tabs>
      <w:autoSpaceDE w:val="0"/>
      <w:autoSpaceDN w:val="0"/>
      <w:adjustRightInd w:val="0"/>
      <w:spacing w:before="160" w:after="160"/>
    </w:pPr>
    <w:rPr>
      <w:rFonts w:ascii="Arial" w:hAnsi="Arial" w:cs="Arial"/>
      <w:b/>
      <w:bCs/>
      <w:color w:val="800000"/>
      <w:sz w:val="24"/>
      <w:szCs w:val="24"/>
    </w:rPr>
  </w:style>
  <w:style w:type="paragraph" w:customStyle="1" w:styleId="RevisionInfo">
    <w:name w:val="_RevisionInfo"/>
    <w:next w:val="Normal"/>
    <w:rsid w:val="00E87C4E"/>
    <w:pPr>
      <w:widowControl w:val="0"/>
      <w:tabs>
        <w:tab w:val="left" w:pos="7200"/>
      </w:tabs>
      <w:autoSpaceDE w:val="0"/>
      <w:autoSpaceDN w:val="0"/>
      <w:adjustRightInd w:val="0"/>
      <w:ind w:left="3600" w:right="1440" w:hanging="2880"/>
    </w:pPr>
    <w:rPr>
      <w:rFonts w:ascii="Arial" w:hAnsi="Arial" w:cs="Arial"/>
      <w:b/>
      <w:bCs/>
      <w:i/>
      <w:iCs/>
      <w:vanish/>
      <w:color w:val="000080"/>
      <w:sz w:val="22"/>
      <w:szCs w:val="22"/>
    </w:rPr>
  </w:style>
  <w:style w:type="paragraph" w:customStyle="1" w:styleId="RevisionInfoPopUp">
    <w:name w:val="RevisionInfoPopUp"/>
    <w:next w:val="Normal"/>
    <w:rsid w:val="00E87C4E"/>
    <w:pPr>
      <w:widowControl w:val="0"/>
      <w:tabs>
        <w:tab w:val="left" w:pos="1440"/>
      </w:tabs>
      <w:autoSpaceDE w:val="0"/>
      <w:autoSpaceDN w:val="0"/>
      <w:adjustRightInd w:val="0"/>
      <w:spacing w:after="240"/>
    </w:pPr>
    <w:rPr>
      <w:color w:val="800000"/>
      <w:sz w:val="18"/>
      <w:szCs w:val="18"/>
    </w:rPr>
  </w:style>
  <w:style w:type="paragraph" w:customStyle="1" w:styleId="RevisionInfoPopUpLabel">
    <w:name w:val="RevisionInfoPopUpLabel"/>
    <w:next w:val="Normal"/>
    <w:rsid w:val="00E87C4E"/>
    <w:pPr>
      <w:widowControl w:val="0"/>
      <w:tabs>
        <w:tab w:val="left" w:pos="1801"/>
      </w:tabs>
      <w:autoSpaceDE w:val="0"/>
      <w:autoSpaceDN w:val="0"/>
      <w:adjustRightInd w:val="0"/>
      <w:spacing w:after="240"/>
      <w:ind w:left="361" w:hanging="360"/>
    </w:pPr>
    <w:rPr>
      <w:b/>
      <w:bCs/>
      <w:color w:val="800000"/>
      <w:sz w:val="18"/>
      <w:szCs w:val="18"/>
    </w:rPr>
  </w:style>
  <w:style w:type="paragraph" w:customStyle="1" w:styleId="SGMLExample">
    <w:name w:val="SGMLExample"/>
    <w:next w:val="Normal"/>
    <w:rsid w:val="00E87C4E"/>
    <w:pPr>
      <w:keepNext/>
      <w:widowControl w:val="0"/>
      <w:tabs>
        <w:tab w:val="left" w:pos="3240"/>
      </w:tabs>
      <w:autoSpaceDE w:val="0"/>
      <w:autoSpaceDN w:val="0"/>
      <w:adjustRightInd w:val="0"/>
      <w:spacing w:before="30" w:after="30"/>
      <w:ind w:left="1620"/>
    </w:pPr>
    <w:rPr>
      <w:rFonts w:ascii="Courier New" w:hAnsi="Courier New" w:cs="Courier New"/>
      <w:sz w:val="16"/>
      <w:szCs w:val="16"/>
    </w:rPr>
  </w:style>
  <w:style w:type="paragraph" w:customStyle="1" w:styleId="TableLikeList">
    <w:name w:val="TableLikeList"/>
    <w:next w:val="Normal"/>
    <w:rsid w:val="00E87C4E"/>
    <w:pPr>
      <w:widowControl w:val="0"/>
      <w:tabs>
        <w:tab w:val="left" w:pos="1800"/>
        <w:tab w:val="left" w:pos="6120"/>
        <w:tab w:val="left" w:pos="10440"/>
      </w:tabs>
      <w:autoSpaceDE w:val="0"/>
      <w:autoSpaceDN w:val="0"/>
      <w:adjustRightInd w:val="0"/>
      <w:spacing w:after="180"/>
      <w:ind w:left="1080" w:hanging="360"/>
    </w:pPr>
    <w:rPr>
      <w:sz w:val="18"/>
      <w:szCs w:val="18"/>
    </w:rPr>
  </w:style>
  <w:style w:type="paragraph" w:customStyle="1" w:styleId="TB1-TableBullet1">
    <w:name w:val="TB1 - Table Bullet 1"/>
    <w:next w:val="Normal"/>
    <w:rsid w:val="00E87C4E"/>
    <w:pPr>
      <w:widowControl w:val="0"/>
      <w:tabs>
        <w:tab w:val="left" w:pos="1080"/>
      </w:tabs>
      <w:autoSpaceDE w:val="0"/>
      <w:autoSpaceDN w:val="0"/>
      <w:adjustRightInd w:val="0"/>
      <w:spacing w:after="180"/>
      <w:ind w:left="360" w:hanging="360"/>
    </w:pPr>
    <w:rPr>
      <w:sz w:val="18"/>
      <w:szCs w:val="18"/>
    </w:rPr>
  </w:style>
  <w:style w:type="paragraph" w:customStyle="1" w:styleId="TB2-TableBullet2">
    <w:name w:val="TB2 - Table Bullet 2"/>
    <w:next w:val="Normal"/>
    <w:rsid w:val="00E87C4E"/>
    <w:pPr>
      <w:widowControl w:val="0"/>
      <w:tabs>
        <w:tab w:val="left" w:pos="1440"/>
      </w:tabs>
      <w:autoSpaceDE w:val="0"/>
      <w:autoSpaceDN w:val="0"/>
      <w:adjustRightInd w:val="0"/>
      <w:spacing w:after="180"/>
      <w:ind w:left="720" w:hanging="360"/>
    </w:pPr>
    <w:rPr>
      <w:sz w:val="18"/>
      <w:szCs w:val="18"/>
    </w:rPr>
  </w:style>
  <w:style w:type="paragraph" w:customStyle="1" w:styleId="TB3-TableBullet3">
    <w:name w:val="TB3 - Table Bullet 3"/>
    <w:next w:val="Normal"/>
    <w:rsid w:val="00E87C4E"/>
    <w:pPr>
      <w:widowControl w:val="0"/>
      <w:tabs>
        <w:tab w:val="left" w:pos="2160"/>
      </w:tabs>
      <w:autoSpaceDE w:val="0"/>
      <w:autoSpaceDN w:val="0"/>
      <w:adjustRightInd w:val="0"/>
      <w:spacing w:after="180"/>
      <w:ind w:left="1080" w:hanging="360"/>
    </w:pPr>
    <w:rPr>
      <w:sz w:val="18"/>
      <w:szCs w:val="18"/>
    </w:rPr>
  </w:style>
  <w:style w:type="paragraph" w:customStyle="1" w:styleId="TC1-TableContinue1">
    <w:name w:val="TC1 - Table Continue 1"/>
    <w:next w:val="Normal"/>
    <w:rsid w:val="00E87C4E"/>
    <w:pPr>
      <w:widowControl w:val="0"/>
      <w:autoSpaceDE w:val="0"/>
      <w:autoSpaceDN w:val="0"/>
      <w:adjustRightInd w:val="0"/>
      <w:spacing w:after="180"/>
      <w:ind w:left="360"/>
    </w:pPr>
    <w:rPr>
      <w:sz w:val="18"/>
      <w:szCs w:val="18"/>
    </w:rPr>
  </w:style>
  <w:style w:type="paragraph" w:customStyle="1" w:styleId="TH1-Tablehanging1">
    <w:name w:val="TH1 - Table hanging 1"/>
    <w:next w:val="Normal"/>
    <w:rsid w:val="00E87C4E"/>
    <w:pPr>
      <w:widowControl w:val="0"/>
      <w:tabs>
        <w:tab w:val="left" w:pos="720"/>
      </w:tabs>
      <w:autoSpaceDE w:val="0"/>
      <w:autoSpaceDN w:val="0"/>
      <w:adjustRightInd w:val="0"/>
      <w:ind w:left="360" w:hanging="360"/>
    </w:pPr>
    <w:rPr>
      <w:sz w:val="18"/>
      <w:szCs w:val="18"/>
    </w:rPr>
  </w:style>
  <w:style w:type="paragraph" w:customStyle="1" w:styleId="TH2-Tablehanging2">
    <w:name w:val="TH2 - Table hanging 2"/>
    <w:next w:val="Normal"/>
    <w:rsid w:val="00E87C4E"/>
    <w:pPr>
      <w:widowControl w:val="0"/>
      <w:tabs>
        <w:tab w:val="left" w:pos="1440"/>
      </w:tabs>
      <w:autoSpaceDE w:val="0"/>
      <w:autoSpaceDN w:val="0"/>
      <w:adjustRightInd w:val="0"/>
      <w:ind w:left="720" w:hanging="360"/>
    </w:pPr>
    <w:rPr>
      <w:sz w:val="18"/>
      <w:szCs w:val="18"/>
    </w:rPr>
  </w:style>
  <w:style w:type="paragraph" w:customStyle="1" w:styleId="TH3-Tablehanging3">
    <w:name w:val="TH3 - Table hanging 3"/>
    <w:next w:val="Normal"/>
    <w:rsid w:val="00E87C4E"/>
    <w:pPr>
      <w:widowControl w:val="0"/>
      <w:tabs>
        <w:tab w:val="left" w:pos="2160"/>
      </w:tabs>
      <w:autoSpaceDE w:val="0"/>
      <w:autoSpaceDN w:val="0"/>
      <w:adjustRightInd w:val="0"/>
      <w:ind w:left="1080" w:hanging="360"/>
    </w:pPr>
    <w:rPr>
      <w:sz w:val="18"/>
      <w:szCs w:val="18"/>
    </w:rPr>
  </w:style>
  <w:style w:type="paragraph" w:customStyle="1" w:styleId="TH4-Tablehanging4">
    <w:name w:val="TH4 - Table hanging 4"/>
    <w:next w:val="Normal"/>
    <w:rsid w:val="00E87C4E"/>
    <w:pPr>
      <w:widowControl w:val="0"/>
      <w:tabs>
        <w:tab w:val="left" w:pos="2880"/>
      </w:tabs>
      <w:autoSpaceDE w:val="0"/>
      <w:autoSpaceDN w:val="0"/>
      <w:adjustRightInd w:val="0"/>
      <w:ind w:left="1440" w:hanging="360"/>
    </w:pPr>
    <w:rPr>
      <w:sz w:val="18"/>
      <w:szCs w:val="18"/>
    </w:rPr>
  </w:style>
  <w:style w:type="paragraph" w:customStyle="1" w:styleId="TitleAddressBlock">
    <w:name w:val="TitleAddressBlock"/>
    <w:rsid w:val="004C6C55"/>
    <w:pPr>
      <w:widowControl w:val="0"/>
      <w:autoSpaceDE w:val="0"/>
      <w:autoSpaceDN w:val="0"/>
      <w:adjustRightInd w:val="0"/>
      <w:spacing w:before="240" w:after="60" w:line="276" w:lineRule="auto"/>
      <w:jc w:val="center"/>
    </w:pPr>
    <w:rPr>
      <w:rFonts w:ascii="Arial" w:hAnsi="Arial" w:cs="Arial"/>
      <w:color w:val="000000"/>
      <w:sz w:val="24"/>
      <w:szCs w:val="24"/>
    </w:rPr>
  </w:style>
  <w:style w:type="paragraph" w:customStyle="1" w:styleId="TitleBig">
    <w:name w:val="TitleBig"/>
    <w:next w:val="Normal"/>
    <w:rsid w:val="00E87C4E"/>
    <w:pPr>
      <w:widowControl w:val="0"/>
      <w:autoSpaceDE w:val="0"/>
      <w:autoSpaceDN w:val="0"/>
      <w:adjustRightInd w:val="0"/>
      <w:spacing w:before="240" w:after="60"/>
      <w:jc w:val="center"/>
    </w:pPr>
    <w:rPr>
      <w:rFonts w:ascii="Arial" w:hAnsi="Arial" w:cs="Arial"/>
      <w:b/>
      <w:bCs/>
      <w:sz w:val="32"/>
      <w:szCs w:val="32"/>
    </w:rPr>
  </w:style>
  <w:style w:type="paragraph" w:customStyle="1" w:styleId="TitleFigure">
    <w:name w:val="TitleFigure"/>
    <w:next w:val="Normal"/>
    <w:rsid w:val="00E87C4E"/>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itleFigureCont">
    <w:name w:val="TitleFigureCont"/>
    <w:next w:val="Normal"/>
    <w:rsid w:val="00E87C4E"/>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itleRevisionNum">
    <w:name w:val="TitleRevisionNum"/>
    <w:next w:val="Normal"/>
    <w:rsid w:val="00E87C4E"/>
    <w:pPr>
      <w:widowControl w:val="0"/>
      <w:autoSpaceDE w:val="0"/>
      <w:autoSpaceDN w:val="0"/>
      <w:adjustRightInd w:val="0"/>
      <w:spacing w:before="240" w:after="60"/>
      <w:jc w:val="center"/>
    </w:pPr>
    <w:rPr>
      <w:rFonts w:ascii="Arial" w:hAnsi="Arial" w:cs="Arial"/>
      <w:b/>
      <w:bCs/>
      <w:sz w:val="28"/>
      <w:szCs w:val="28"/>
    </w:rPr>
  </w:style>
  <w:style w:type="paragraph" w:customStyle="1" w:styleId="TitleSpec">
    <w:name w:val="TitleSpec"/>
    <w:next w:val="Normal"/>
    <w:rsid w:val="00E87C4E"/>
    <w:pPr>
      <w:widowControl w:val="0"/>
      <w:pBdr>
        <w:top w:val="single" w:sz="2" w:space="2" w:color="000000"/>
        <w:left w:val="single" w:sz="2" w:space="2" w:color="000000"/>
        <w:bottom w:val="single" w:sz="8" w:space="2" w:color="000000"/>
        <w:right w:val="single" w:sz="8" w:space="2" w:color="000000"/>
      </w:pBdr>
      <w:autoSpaceDE w:val="0"/>
      <w:autoSpaceDN w:val="0"/>
      <w:adjustRightInd w:val="0"/>
      <w:spacing w:before="360" w:after="360"/>
      <w:ind w:left="1440" w:right="1440"/>
      <w:jc w:val="center"/>
    </w:pPr>
    <w:rPr>
      <w:rFonts w:ascii="Arial" w:hAnsi="Arial" w:cs="Arial"/>
      <w:b/>
      <w:bCs/>
      <w:color w:val="000000"/>
      <w:sz w:val="48"/>
      <w:szCs w:val="48"/>
    </w:rPr>
  </w:style>
  <w:style w:type="paragraph" w:customStyle="1" w:styleId="TitleSpec2">
    <w:name w:val="TitleSpec2"/>
    <w:next w:val="Normal"/>
    <w:rsid w:val="00E87C4E"/>
    <w:pPr>
      <w:widowControl w:val="0"/>
      <w:autoSpaceDE w:val="0"/>
      <w:autoSpaceDN w:val="0"/>
      <w:adjustRightInd w:val="0"/>
      <w:spacing w:before="240" w:after="60"/>
      <w:jc w:val="center"/>
    </w:pPr>
    <w:rPr>
      <w:rFonts w:ascii="Arial" w:hAnsi="Arial" w:cs="Arial"/>
      <w:b/>
      <w:bCs/>
      <w:sz w:val="40"/>
      <w:szCs w:val="40"/>
    </w:rPr>
  </w:style>
  <w:style w:type="paragraph" w:customStyle="1" w:styleId="TitleSpec3">
    <w:name w:val="TitleSpec3"/>
    <w:next w:val="Normal"/>
    <w:rsid w:val="00E87C4E"/>
    <w:pPr>
      <w:widowControl w:val="0"/>
      <w:autoSpaceDE w:val="0"/>
      <w:autoSpaceDN w:val="0"/>
      <w:adjustRightInd w:val="0"/>
      <w:spacing w:before="240" w:after="60"/>
      <w:ind w:left="1440" w:right="1440"/>
      <w:jc w:val="center"/>
    </w:pPr>
    <w:rPr>
      <w:rFonts w:ascii="Arial" w:hAnsi="Arial" w:cs="Arial"/>
      <w:b/>
      <w:bCs/>
      <w:sz w:val="28"/>
      <w:szCs w:val="28"/>
    </w:rPr>
  </w:style>
  <w:style w:type="paragraph" w:customStyle="1" w:styleId="TitleTable">
    <w:name w:val="TitleTable"/>
    <w:next w:val="Normal"/>
    <w:rsid w:val="00E87C4E"/>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itleTableCont">
    <w:name w:val="TitleTableCont"/>
    <w:next w:val="Normal"/>
    <w:rsid w:val="00E87C4E"/>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ableContents">
    <w:name w:val="Table Contents"/>
    <w:basedOn w:val="Normal"/>
    <w:rsid w:val="00E87C4E"/>
  </w:style>
  <w:style w:type="paragraph" w:customStyle="1" w:styleId="TableHeading">
    <w:name w:val="Table Heading"/>
    <w:basedOn w:val="TableContents"/>
    <w:rsid w:val="00E87C4E"/>
    <w:pPr>
      <w:jc w:val="center"/>
    </w:pPr>
    <w:rPr>
      <w:b/>
      <w:bCs/>
      <w:i/>
      <w:iCs/>
    </w:rPr>
  </w:style>
  <w:style w:type="paragraph" w:customStyle="1" w:styleId="ParaDoCSDD">
    <w:name w:val="ParaDoCSDD"/>
    <w:rsid w:val="00E87C4E"/>
    <w:pPr>
      <w:widowControl w:val="0"/>
      <w:autoSpaceDE w:val="0"/>
      <w:autoSpaceDN w:val="0"/>
      <w:adjustRightInd w:val="0"/>
      <w:spacing w:before="144" w:after="144"/>
      <w:ind w:left="360"/>
    </w:pPr>
  </w:style>
  <w:style w:type="character" w:styleId="FootnoteReference">
    <w:name w:val="footnote reference"/>
    <w:semiHidden/>
    <w:rsid w:val="00E87C4E"/>
    <w:rPr>
      <w:position w:val="6"/>
      <w:sz w:val="16"/>
      <w:szCs w:val="16"/>
    </w:rPr>
  </w:style>
  <w:style w:type="character" w:customStyle="1" w:styleId="FootnoteSymbol">
    <w:name w:val="Footnote Symbol"/>
    <w:rsid w:val="00E87C4E"/>
    <w:rPr>
      <w:position w:val="1"/>
      <w:sz w:val="16"/>
      <w:szCs w:val="16"/>
    </w:rPr>
  </w:style>
  <w:style w:type="character" w:customStyle="1" w:styleId="cbold">
    <w:name w:val="c_bold"/>
    <w:rsid w:val="00E87C4E"/>
    <w:rPr>
      <w:b/>
      <w:bCs/>
    </w:rPr>
  </w:style>
  <w:style w:type="character" w:customStyle="1" w:styleId="cbolditalic">
    <w:name w:val="c_bolditalic"/>
    <w:rsid w:val="00E87C4E"/>
    <w:rPr>
      <w:b/>
      <w:bCs/>
      <w:i/>
      <w:iCs/>
    </w:rPr>
  </w:style>
  <w:style w:type="character" w:customStyle="1" w:styleId="cboldunderlined">
    <w:name w:val="c_boldunderlined"/>
    <w:rsid w:val="00E87C4E"/>
    <w:rPr>
      <w:b/>
      <w:bCs/>
      <w:u w:val="single"/>
    </w:rPr>
  </w:style>
  <w:style w:type="character" w:customStyle="1" w:styleId="cbullet1">
    <w:name w:val="c_bullet1"/>
    <w:rsid w:val="00E87C4E"/>
    <w:rPr>
      <w:rFonts w:ascii="Wingdings" w:hAnsi="Wingdings" w:cs="Wingdings" w:hint="default"/>
      <w:color w:val="000000"/>
    </w:rPr>
  </w:style>
  <w:style w:type="character" w:customStyle="1" w:styleId="cbullet2">
    <w:name w:val="c_bullet2"/>
    <w:rsid w:val="00E87C4E"/>
    <w:rPr>
      <w:rFonts w:ascii="Wingdings" w:hAnsi="Wingdings" w:cs="Wingdings" w:hint="default"/>
      <w:color w:val="000000"/>
      <w:sz w:val="20"/>
      <w:szCs w:val="20"/>
    </w:rPr>
  </w:style>
  <w:style w:type="character" w:customStyle="1" w:styleId="cbullet3">
    <w:name w:val="c_bullet3"/>
    <w:rsid w:val="00E87C4E"/>
    <w:rPr>
      <w:rFonts w:ascii="Wingdings" w:hAnsi="Wingdings" w:cs="Wingdings" w:hint="default"/>
      <w:color w:val="000000"/>
      <w:sz w:val="16"/>
      <w:szCs w:val="16"/>
    </w:rPr>
  </w:style>
  <w:style w:type="character" w:customStyle="1" w:styleId="chidden">
    <w:name w:val="c_hidden"/>
    <w:rsid w:val="00E87C4E"/>
    <w:rPr>
      <w:vanish/>
      <w:webHidden w:val="0"/>
      <w:color w:val="FFFFFF"/>
      <w:sz w:val="6"/>
      <w:szCs w:val="6"/>
      <w:shd w:val="clear" w:color="auto" w:fill="FFFFFF"/>
      <w:specVanish w:val="0"/>
    </w:rPr>
  </w:style>
  <w:style w:type="character" w:customStyle="1" w:styleId="citalic">
    <w:name w:val="c_italic"/>
    <w:rsid w:val="00E87C4E"/>
    <w:rPr>
      <w:i/>
      <w:iCs/>
    </w:rPr>
  </w:style>
  <w:style w:type="character" w:customStyle="1" w:styleId="csubscript">
    <w:name w:val="c_subscript"/>
    <w:rsid w:val="00E87C4E"/>
    <w:rPr>
      <w:color w:val="000000"/>
      <w:position w:val="-1"/>
      <w:sz w:val="12"/>
      <w:szCs w:val="12"/>
    </w:rPr>
  </w:style>
  <w:style w:type="character" w:customStyle="1" w:styleId="csuperscript">
    <w:name w:val="c_superscript"/>
    <w:rsid w:val="00E87C4E"/>
    <w:rPr>
      <w:color w:val="000000"/>
      <w:position w:val="1"/>
      <w:sz w:val="12"/>
      <w:szCs w:val="12"/>
    </w:rPr>
  </w:style>
  <w:style w:type="character" w:customStyle="1" w:styleId="cunderlined">
    <w:name w:val="c_underlined"/>
    <w:rsid w:val="00E87C4E"/>
    <w:rPr>
      <w:sz w:val="18"/>
      <w:szCs w:val="18"/>
      <w:u w:val="single"/>
    </w:rPr>
  </w:style>
  <w:style w:type="character" w:customStyle="1" w:styleId="cWarningCaution">
    <w:name w:val="c_WarningCaution"/>
    <w:rsid w:val="00E87C4E"/>
    <w:rPr>
      <w:b/>
      <w:bCs/>
      <w:u w:val="single"/>
    </w:rPr>
  </w:style>
  <w:style w:type="character" w:customStyle="1" w:styleId="FixedFont1">
    <w:name w:val="FixedFont1"/>
    <w:rsid w:val="00E87C4E"/>
    <w:rPr>
      <w:rFonts w:ascii="Courier New" w:hAnsi="Courier New" w:cs="Courier New" w:hint="default"/>
      <w:sz w:val="16"/>
      <w:szCs w:val="16"/>
    </w:rPr>
  </w:style>
  <w:style w:type="character" w:customStyle="1" w:styleId="FixedFont2">
    <w:name w:val="FixedFont2"/>
    <w:rsid w:val="00E87C4E"/>
    <w:rPr>
      <w:rFonts w:ascii="Courier New" w:hAnsi="Courier New" w:cs="Courier New" w:hint="default"/>
      <w:sz w:val="18"/>
      <w:szCs w:val="18"/>
    </w:rPr>
  </w:style>
  <w:style w:type="character" w:customStyle="1" w:styleId="FixedFont3">
    <w:name w:val="FixedFont3"/>
    <w:rsid w:val="00E87C4E"/>
    <w:rPr>
      <w:rFonts w:ascii="Courier New" w:hAnsi="Courier New" w:cs="Courier New" w:hint="default"/>
      <w:b/>
      <w:bCs/>
      <w:sz w:val="18"/>
      <w:szCs w:val="18"/>
    </w:rPr>
  </w:style>
  <w:style w:type="character" w:customStyle="1" w:styleId="Internetlink">
    <w:name w:val="Internet link"/>
    <w:rsid w:val="00E87C4E"/>
    <w:rPr>
      <w:color w:val="0000FF"/>
    </w:rPr>
  </w:style>
  <w:style w:type="character" w:customStyle="1" w:styleId="LinkSymbol">
    <w:name w:val="LinkSymbol"/>
    <w:rsid w:val="00E87C4E"/>
    <w:rPr>
      <w:rFonts w:ascii="Webdings" w:hAnsi="Webdings" w:cs="Webdings" w:hint="default"/>
      <w:color w:val="800080"/>
      <w:sz w:val="28"/>
      <w:szCs w:val="28"/>
    </w:rPr>
  </w:style>
  <w:style w:type="character" w:customStyle="1" w:styleId="LinkSymbolSet2">
    <w:name w:val="LinkSymbolSet2"/>
    <w:rsid w:val="00E87C4E"/>
    <w:rPr>
      <w:rFonts w:ascii="Wingdings" w:hAnsi="Wingdings" w:cs="Wingdings" w:hint="default"/>
      <w:color w:val="800080"/>
      <w:sz w:val="28"/>
      <w:szCs w:val="28"/>
    </w:rPr>
  </w:style>
  <w:style w:type="character" w:customStyle="1" w:styleId="NormalFont">
    <w:name w:val="Normal Font"/>
    <w:rsid w:val="00E87C4E"/>
    <w:rPr>
      <w:rFonts w:ascii="Times Roman" w:hAnsi="Times Roman" w:cs="Times Roman" w:hint="default"/>
      <w:sz w:val="18"/>
      <w:szCs w:val="18"/>
    </w:rPr>
  </w:style>
  <w:style w:type="character" w:customStyle="1" w:styleId="Notes">
    <w:name w:val="Notes"/>
    <w:rsid w:val="00E87C4E"/>
    <w:rPr>
      <w:color w:val="000000"/>
    </w:rPr>
  </w:style>
  <w:style w:type="character" w:customStyle="1" w:styleId="ParaLabel">
    <w:name w:val="ParaLabel"/>
    <w:rsid w:val="00E87C4E"/>
    <w:rPr>
      <w:b/>
      <w:bCs/>
    </w:rPr>
  </w:style>
  <w:style w:type="character" w:customStyle="1" w:styleId="Subscript">
    <w:name w:val="Subscript"/>
    <w:rsid w:val="00E87C4E"/>
    <w:rPr>
      <w:position w:val="-1"/>
      <w:sz w:val="12"/>
      <w:szCs w:val="12"/>
    </w:rPr>
  </w:style>
  <w:style w:type="character" w:customStyle="1" w:styleId="Superscript">
    <w:name w:val="Superscript"/>
    <w:rsid w:val="00E87C4E"/>
    <w:rPr>
      <w:position w:val="1"/>
      <w:sz w:val="12"/>
      <w:szCs w:val="12"/>
    </w:rPr>
  </w:style>
  <w:style w:type="character" w:customStyle="1" w:styleId="Symbols">
    <w:name w:val="Symbols"/>
    <w:rsid w:val="00E87C4E"/>
    <w:rPr>
      <w:rFonts w:ascii="Symbol" w:hAnsi="Symbol" w:cs="Symbol" w:hint="default"/>
    </w:rPr>
  </w:style>
  <w:style w:type="character" w:customStyle="1" w:styleId="OfInterest">
    <w:name w:val="Of Interest"/>
    <w:rsid w:val="00E87C4E"/>
    <w:rPr>
      <w:shd w:val="clear" w:color="auto" w:fill="00FF80"/>
    </w:rPr>
  </w:style>
  <w:style w:type="character" w:customStyle="1" w:styleId="RevisedText">
    <w:name w:val="RevisedText"/>
    <w:rsid w:val="00E87C4E"/>
  </w:style>
  <w:style w:type="character" w:customStyle="1" w:styleId="BibKey">
    <w:name w:val="BibKey"/>
    <w:rsid w:val="00E87C4E"/>
    <w:rPr>
      <w:color w:val="FFFFFF"/>
      <w:shd w:val="clear" w:color="auto" w:fill="000080"/>
    </w:rPr>
  </w:style>
  <w:style w:type="character" w:customStyle="1" w:styleId="BibTitle">
    <w:name w:val="BibTitle"/>
    <w:rsid w:val="00E87C4E"/>
    <w:rPr>
      <w:i/>
      <w:iCs/>
    </w:rPr>
  </w:style>
  <w:style w:type="character" w:customStyle="1" w:styleId="ContactKey">
    <w:name w:val="ContactKey"/>
    <w:rsid w:val="00E87C4E"/>
    <w:rPr>
      <w:b/>
      <w:bCs/>
      <w:color w:val="000000"/>
    </w:rPr>
  </w:style>
  <w:style w:type="character" w:customStyle="1" w:styleId="CSDDManXRef">
    <w:name w:val="CSDDManXRef"/>
    <w:rsid w:val="00E87C4E"/>
    <w:rPr>
      <w:color w:val="FFC4C4"/>
    </w:rPr>
  </w:style>
  <w:style w:type="character" w:customStyle="1" w:styleId="CSDDNoXRef">
    <w:name w:val="CSDDNoXRef"/>
    <w:rsid w:val="00E87C4E"/>
  </w:style>
  <w:style w:type="character" w:customStyle="1" w:styleId="CSDDXRef">
    <w:name w:val="CSDDXRef"/>
    <w:rsid w:val="00E87C4E"/>
    <w:rPr>
      <w:color w:val="FF8080"/>
    </w:rPr>
  </w:style>
  <w:style w:type="character" w:customStyle="1" w:styleId="CSDDXRefTag">
    <w:name w:val="CSDDXRefTag"/>
    <w:rsid w:val="00E87C4E"/>
  </w:style>
  <w:style w:type="character" w:customStyle="1" w:styleId="DefKey">
    <w:name w:val="DefKey"/>
    <w:rsid w:val="00E87C4E"/>
    <w:rPr>
      <w:b/>
      <w:bCs/>
    </w:rPr>
  </w:style>
  <w:style w:type="character" w:customStyle="1" w:styleId="Example1">
    <w:name w:val="Example1"/>
    <w:rsid w:val="00E87C4E"/>
  </w:style>
  <w:style w:type="character" w:customStyle="1" w:styleId="FigureDef">
    <w:name w:val="FigureDef"/>
    <w:rsid w:val="00E87C4E"/>
    <w:rPr>
      <w:b/>
      <w:bCs/>
      <w:color w:val="800000"/>
    </w:rPr>
  </w:style>
  <w:style w:type="character" w:customStyle="1" w:styleId="FigureKey">
    <w:name w:val="FigureKey"/>
    <w:rsid w:val="00E87C4E"/>
    <w:rPr>
      <w:vanish/>
      <w:webHidden w:val="0"/>
      <w:color w:val="FFFFFF"/>
      <w:sz w:val="4"/>
      <w:szCs w:val="4"/>
      <w:specVanish w:val="0"/>
    </w:rPr>
  </w:style>
  <w:style w:type="character" w:customStyle="1" w:styleId="Illustration1">
    <w:name w:val="Illustration1"/>
    <w:rsid w:val="00E87C4E"/>
  </w:style>
  <w:style w:type="character" w:customStyle="1" w:styleId="NoIndex">
    <w:name w:val="NoIndex"/>
    <w:rsid w:val="00E87C4E"/>
  </w:style>
  <w:style w:type="character" w:customStyle="1" w:styleId="Note1">
    <w:name w:val="Note1"/>
    <w:rsid w:val="00E87C4E"/>
  </w:style>
  <w:style w:type="character" w:customStyle="1" w:styleId="WW-Notes">
    <w:name w:val="WW-Notes"/>
    <w:rsid w:val="00E87C4E"/>
  </w:style>
  <w:style w:type="character" w:customStyle="1" w:styleId="Popup">
    <w:name w:val="Popup"/>
    <w:rsid w:val="00E87C4E"/>
  </w:style>
  <w:style w:type="character" w:customStyle="1" w:styleId="Questions">
    <w:name w:val="Questions"/>
    <w:rsid w:val="00E87C4E"/>
  </w:style>
  <w:style w:type="character" w:customStyle="1" w:styleId="Refext">
    <w:name w:val="Refext"/>
    <w:rsid w:val="00E87C4E"/>
    <w:rPr>
      <w:color w:val="0080FF"/>
    </w:rPr>
  </w:style>
  <w:style w:type="character" w:customStyle="1" w:styleId="RefFig">
    <w:name w:val="RefFig"/>
    <w:rsid w:val="00E87C4E"/>
    <w:rPr>
      <w:color w:val="0000FF"/>
    </w:rPr>
  </w:style>
  <w:style w:type="character" w:customStyle="1" w:styleId="Refint">
    <w:name w:val="Refint"/>
    <w:rsid w:val="00BA2C86"/>
    <w:rPr>
      <w:color w:val="0000FF"/>
    </w:rPr>
  </w:style>
  <w:style w:type="character" w:customStyle="1" w:styleId="RefTbl">
    <w:name w:val="RefTbl"/>
    <w:rsid w:val="00E87C4E"/>
    <w:rPr>
      <w:color w:val="0000FF"/>
    </w:rPr>
  </w:style>
  <w:style w:type="character" w:customStyle="1" w:styleId="WW-RevisedText">
    <w:name w:val="WW-RevisedText"/>
    <w:rsid w:val="00E87C4E"/>
  </w:style>
  <w:style w:type="character" w:customStyle="1" w:styleId="SGMLExample1">
    <w:name w:val="SGMLExample1"/>
    <w:rsid w:val="00E87C4E"/>
  </w:style>
  <w:style w:type="character" w:customStyle="1" w:styleId="TableKey">
    <w:name w:val="TableKey"/>
    <w:rsid w:val="00E87C4E"/>
    <w:rPr>
      <w:vanish/>
      <w:webHidden w:val="0"/>
      <w:color w:val="FFFFFF"/>
      <w:sz w:val="4"/>
      <w:szCs w:val="4"/>
      <w:specVanish w:val="0"/>
    </w:rPr>
  </w:style>
  <w:style w:type="character" w:customStyle="1" w:styleId="Term">
    <w:name w:val="_Term"/>
    <w:rsid w:val="00E87C4E"/>
    <w:rPr>
      <w:b/>
      <w:bCs/>
    </w:rPr>
  </w:style>
  <w:style w:type="character" w:customStyle="1" w:styleId="TermUsage">
    <w:name w:val="_TermUsage"/>
    <w:rsid w:val="00E87C4E"/>
  </w:style>
  <w:style w:type="character" w:customStyle="1" w:styleId="TitleFigure1">
    <w:name w:val="TitleFigure1"/>
    <w:rsid w:val="00E87C4E"/>
    <w:rPr>
      <w:b/>
      <w:bCs/>
      <w:i/>
      <w:iCs/>
    </w:rPr>
  </w:style>
  <w:style w:type="character" w:customStyle="1" w:styleId="TitleTable1">
    <w:name w:val="TitleTable1"/>
    <w:rsid w:val="00E87C4E"/>
    <w:rPr>
      <w:b/>
      <w:bCs/>
      <w:i/>
      <w:iCs/>
    </w:rPr>
  </w:style>
  <w:style w:type="character" w:customStyle="1" w:styleId="VisitedInternetLink">
    <w:name w:val="Visited Internet Link"/>
    <w:rsid w:val="00E87C4E"/>
    <w:rPr>
      <w:color w:val="800000"/>
      <w:u w:val="single"/>
    </w:rPr>
  </w:style>
  <w:style w:type="character" w:customStyle="1" w:styleId="Notes1">
    <w:name w:val="Notes1"/>
    <w:rsid w:val="00E87C4E"/>
  </w:style>
  <w:style w:type="character" w:customStyle="1" w:styleId="RevisedText1">
    <w:name w:val="RevisedText1"/>
    <w:rsid w:val="00E87C4E"/>
  </w:style>
  <w:style w:type="paragraph" w:styleId="Subtitle">
    <w:name w:val="Subtitle"/>
    <w:basedOn w:val="Heading"/>
    <w:next w:val="BodyText"/>
    <w:qFormat/>
    <w:rsid w:val="00E87C4E"/>
    <w:pPr>
      <w:jc w:val="center"/>
    </w:pPr>
    <w:rPr>
      <w:i/>
      <w:iCs/>
    </w:rPr>
  </w:style>
  <w:style w:type="paragraph" w:styleId="Title">
    <w:name w:val="Title"/>
    <w:basedOn w:val="Heading"/>
    <w:next w:val="Normal"/>
    <w:qFormat/>
    <w:rsid w:val="00E87C4E"/>
    <w:pPr>
      <w:spacing w:after="60"/>
      <w:jc w:val="center"/>
    </w:pPr>
    <w:rPr>
      <w:rFonts w:cs="Arial"/>
      <w:b/>
      <w:bCs/>
      <w:sz w:val="32"/>
      <w:szCs w:val="32"/>
    </w:rPr>
  </w:style>
  <w:style w:type="character" w:styleId="PageNumber">
    <w:name w:val="page number"/>
    <w:basedOn w:val="DefaultParagraphFont"/>
    <w:rsid w:val="004C6C55"/>
  </w:style>
  <w:style w:type="paragraph" w:styleId="BalloonText">
    <w:name w:val="Balloon Text"/>
    <w:basedOn w:val="Normal"/>
    <w:link w:val="BalloonTextChar"/>
    <w:uiPriority w:val="99"/>
    <w:semiHidden/>
    <w:rsid w:val="004C6C55"/>
    <w:rPr>
      <w:rFonts w:ascii="Tahoma" w:hAnsi="Tahoma" w:cs="Tahoma"/>
      <w:sz w:val="16"/>
      <w:szCs w:val="16"/>
    </w:rPr>
  </w:style>
  <w:style w:type="paragraph" w:customStyle="1" w:styleId="Default">
    <w:name w:val="Default"/>
    <w:rsid w:val="006C0420"/>
    <w:pPr>
      <w:widowControl w:val="0"/>
      <w:autoSpaceDE w:val="0"/>
      <w:autoSpaceDN w:val="0"/>
      <w:adjustRightInd w:val="0"/>
    </w:pPr>
    <w:rPr>
      <w:rFonts w:ascii="Arial" w:eastAsia="MS Mincho" w:hAnsi="Arial" w:cs="Arial"/>
      <w:color w:val="000000"/>
      <w:sz w:val="24"/>
      <w:szCs w:val="24"/>
      <w:lang w:eastAsia="ja-JP"/>
    </w:rPr>
  </w:style>
  <w:style w:type="paragraph" w:customStyle="1" w:styleId="CM91">
    <w:name w:val="CM91"/>
    <w:basedOn w:val="Default"/>
    <w:next w:val="Default"/>
    <w:rsid w:val="006C0420"/>
    <w:pPr>
      <w:spacing w:after="165"/>
    </w:pPr>
    <w:rPr>
      <w:color w:val="auto"/>
    </w:rPr>
  </w:style>
  <w:style w:type="paragraph" w:customStyle="1" w:styleId="CM90">
    <w:name w:val="CM90"/>
    <w:basedOn w:val="Default"/>
    <w:next w:val="Default"/>
    <w:rsid w:val="00636A28"/>
    <w:pPr>
      <w:spacing w:after="295"/>
    </w:pPr>
    <w:rPr>
      <w:color w:val="auto"/>
    </w:rPr>
  </w:style>
  <w:style w:type="character" w:customStyle="1" w:styleId="TitleFigureField">
    <w:name w:val="TitleFigure:Field"/>
    <w:rsid w:val="00322B37"/>
    <w:rPr>
      <w:b/>
      <w:bCs/>
      <w:i/>
      <w:iCs/>
    </w:rPr>
  </w:style>
  <w:style w:type="paragraph" w:styleId="ListBullet">
    <w:name w:val="List Bullet"/>
    <w:basedOn w:val="Normal"/>
    <w:autoRedefine/>
    <w:rsid w:val="00321FE0"/>
    <w:pPr>
      <w:keepNext/>
      <w:spacing w:before="100" w:beforeAutospacing="1" w:after="100" w:afterAutospacing="1"/>
      <w:jc w:val="both"/>
    </w:pPr>
    <w:rPr>
      <w:rFonts w:ascii="Arial" w:hAnsi="Arial" w:cs="Arial"/>
      <w:b/>
      <w:bCs/>
    </w:rPr>
  </w:style>
  <w:style w:type="paragraph" w:customStyle="1" w:styleId="CM4">
    <w:name w:val="CM4"/>
    <w:basedOn w:val="Default"/>
    <w:next w:val="Default"/>
    <w:uiPriority w:val="99"/>
    <w:rsid w:val="00321FE0"/>
    <w:rPr>
      <w:rFonts w:eastAsia="Times New Roman"/>
      <w:color w:val="auto"/>
      <w:lang w:eastAsia="en-US"/>
    </w:rPr>
  </w:style>
  <w:style w:type="paragraph" w:customStyle="1" w:styleId="CM1">
    <w:name w:val="CM1"/>
    <w:basedOn w:val="Default"/>
    <w:next w:val="Default"/>
    <w:uiPriority w:val="99"/>
    <w:rsid w:val="00321FE0"/>
    <w:pPr>
      <w:spacing w:line="231" w:lineRule="atLeast"/>
    </w:pPr>
    <w:rPr>
      <w:rFonts w:eastAsia="Times New Roman"/>
      <w:color w:val="auto"/>
      <w:lang w:eastAsia="en-US"/>
    </w:rPr>
  </w:style>
  <w:style w:type="paragraph" w:customStyle="1" w:styleId="CM3">
    <w:name w:val="CM3"/>
    <w:basedOn w:val="Default"/>
    <w:next w:val="Default"/>
    <w:uiPriority w:val="99"/>
    <w:rsid w:val="00321FE0"/>
    <w:pPr>
      <w:spacing w:line="231" w:lineRule="atLeast"/>
    </w:pPr>
    <w:rPr>
      <w:rFonts w:eastAsia="Times New Roman"/>
      <w:color w:val="auto"/>
      <w:lang w:eastAsia="en-US"/>
    </w:rPr>
  </w:style>
  <w:style w:type="paragraph" w:styleId="Revision">
    <w:name w:val="Revision"/>
    <w:hidden/>
    <w:uiPriority w:val="99"/>
    <w:semiHidden/>
    <w:rsid w:val="00480621"/>
    <w:rPr>
      <w:color w:val="000000"/>
    </w:rPr>
  </w:style>
  <w:style w:type="paragraph" w:customStyle="1" w:styleId="ATACSDDEntry">
    <w:name w:val="ATA_CSDD_Entry"/>
    <w:basedOn w:val="Normal"/>
    <w:qFormat/>
    <w:rsid w:val="004C6C55"/>
    <w:pPr>
      <w:pBdr>
        <w:top w:val="single" w:sz="4" w:space="1" w:color="auto"/>
        <w:left w:val="single" w:sz="4" w:space="4" w:color="auto"/>
        <w:bottom w:val="single" w:sz="4" w:space="1" w:color="auto"/>
        <w:right w:val="single" w:sz="4" w:space="4" w:color="auto"/>
      </w:pBdr>
      <w:shd w:val="clear" w:color="auto" w:fill="FFFF99"/>
      <w:spacing w:before="60" w:after="60"/>
    </w:pPr>
    <w:rPr>
      <w:rFonts w:eastAsia="Times New Roman"/>
      <w:b/>
      <w:sz w:val="20"/>
    </w:rPr>
  </w:style>
  <w:style w:type="paragraph" w:customStyle="1" w:styleId="ATAChapter">
    <w:name w:val="ATA_Chapter"/>
    <w:next w:val="Normal"/>
    <w:qFormat/>
    <w:rsid w:val="004C6C55"/>
    <w:pPr>
      <w:pageBreakBefore/>
      <w:numPr>
        <w:numId w:val="52"/>
      </w:numPr>
      <w:pBdr>
        <w:top w:val="single" w:sz="48" w:space="1" w:color="000099"/>
      </w:pBdr>
      <w:spacing w:after="200" w:line="276" w:lineRule="auto"/>
    </w:pPr>
    <w:rPr>
      <w:rFonts w:ascii="Arial" w:hAnsi="Arial" w:cs="Arial"/>
      <w:b/>
      <w:color w:val="000000"/>
      <w:sz w:val="32"/>
      <w:szCs w:val="32"/>
    </w:rPr>
  </w:style>
  <w:style w:type="paragraph" w:customStyle="1" w:styleId="ATASection">
    <w:name w:val="ATA_Section"/>
    <w:next w:val="ATAParaText"/>
    <w:qFormat/>
    <w:rsid w:val="004C6C55"/>
    <w:pPr>
      <w:keepNext/>
      <w:numPr>
        <w:ilvl w:val="1"/>
        <w:numId w:val="52"/>
      </w:numPr>
      <w:pBdr>
        <w:top w:val="single" w:sz="18" w:space="1" w:color="008080"/>
      </w:pBdr>
    </w:pPr>
    <w:rPr>
      <w:rFonts w:ascii="Arial" w:hAnsi="Arial" w:cs="Arial"/>
      <w:b/>
      <w:sz w:val="30"/>
      <w:szCs w:val="30"/>
    </w:rPr>
  </w:style>
  <w:style w:type="paragraph" w:customStyle="1" w:styleId="ATASubject">
    <w:name w:val="ATA_Subject"/>
    <w:next w:val="ATAParaText"/>
    <w:qFormat/>
    <w:rsid w:val="004C6C55"/>
    <w:pPr>
      <w:keepNext/>
      <w:keepLines/>
      <w:widowControl w:val="0"/>
      <w:numPr>
        <w:ilvl w:val="2"/>
        <w:numId w:val="52"/>
      </w:numPr>
      <w:pBdr>
        <w:top w:val="single" w:sz="5" w:space="0" w:color="800080"/>
      </w:pBdr>
      <w:tabs>
        <w:tab w:val="left" w:pos="1080"/>
      </w:tabs>
      <w:autoSpaceDE w:val="0"/>
      <w:autoSpaceDN w:val="0"/>
      <w:adjustRightInd w:val="0"/>
      <w:spacing w:before="216" w:after="144" w:line="276" w:lineRule="auto"/>
    </w:pPr>
    <w:rPr>
      <w:rFonts w:ascii="Arial" w:hAnsi="Arial" w:cs="Arial"/>
      <w:b/>
      <w:bCs/>
      <w:color w:val="000000"/>
      <w:sz w:val="28"/>
      <w:szCs w:val="28"/>
    </w:rPr>
  </w:style>
  <w:style w:type="paragraph" w:customStyle="1" w:styleId="ATAH1">
    <w:name w:val="ATA_H1"/>
    <w:basedOn w:val="Heading1"/>
    <w:next w:val="ATAParaText"/>
    <w:qFormat/>
    <w:rsid w:val="004C6C55"/>
    <w:pPr>
      <w:keepLines w:val="0"/>
      <w:numPr>
        <w:ilvl w:val="3"/>
        <w:numId w:val="52"/>
      </w:numPr>
      <w:spacing w:before="120" w:after="120" w:line="276" w:lineRule="auto"/>
    </w:pPr>
    <w:rPr>
      <w:rFonts w:ascii="Arial" w:eastAsia="Times New Roman" w:hAnsi="Arial" w:cs="Arial"/>
      <w:color w:val="auto"/>
      <w:sz w:val="26"/>
      <w:szCs w:val="26"/>
    </w:rPr>
  </w:style>
  <w:style w:type="paragraph" w:customStyle="1" w:styleId="ATAH2">
    <w:name w:val="ATA_H2"/>
    <w:basedOn w:val="Heading2"/>
    <w:next w:val="ATAParaText"/>
    <w:autoRedefine/>
    <w:qFormat/>
    <w:rsid w:val="004C6C55"/>
    <w:pPr>
      <w:keepLines w:val="0"/>
      <w:numPr>
        <w:ilvl w:val="4"/>
        <w:numId w:val="52"/>
      </w:numPr>
      <w:spacing w:before="120" w:after="120" w:line="276" w:lineRule="auto"/>
    </w:pPr>
    <w:rPr>
      <w:rFonts w:ascii="Arial" w:eastAsia="Times New Roman" w:hAnsi="Arial" w:cs="Arial"/>
      <w:color w:val="auto"/>
      <w:sz w:val="24"/>
    </w:rPr>
  </w:style>
  <w:style w:type="paragraph" w:customStyle="1" w:styleId="ATAH3">
    <w:name w:val="ATA_H3"/>
    <w:basedOn w:val="Heading3"/>
    <w:next w:val="ATAParaText"/>
    <w:qFormat/>
    <w:rsid w:val="004C6C55"/>
    <w:pPr>
      <w:keepNext w:val="0"/>
      <w:keepLines w:val="0"/>
      <w:numPr>
        <w:ilvl w:val="5"/>
        <w:numId w:val="52"/>
      </w:numPr>
      <w:spacing w:before="120" w:after="120" w:line="276" w:lineRule="auto"/>
    </w:pPr>
    <w:rPr>
      <w:rFonts w:ascii="Arial" w:eastAsia="Times New Roman" w:hAnsi="Arial" w:cs="Arial"/>
      <w:color w:val="000000"/>
      <w:sz w:val="22"/>
      <w:szCs w:val="22"/>
    </w:rPr>
  </w:style>
  <w:style w:type="paragraph" w:customStyle="1" w:styleId="ATAH4">
    <w:name w:val="ATA_H4"/>
    <w:basedOn w:val="Heading4"/>
    <w:next w:val="ATAParaText"/>
    <w:qFormat/>
    <w:rsid w:val="004C6C55"/>
    <w:pPr>
      <w:numPr>
        <w:ilvl w:val="6"/>
        <w:numId w:val="52"/>
      </w:numPr>
      <w:tabs>
        <w:tab w:val="left" w:pos="900"/>
      </w:tabs>
      <w:autoSpaceDE w:val="0"/>
      <w:autoSpaceDN w:val="0"/>
      <w:adjustRightInd w:val="0"/>
      <w:spacing w:before="120" w:after="120" w:line="276" w:lineRule="auto"/>
    </w:pPr>
    <w:rPr>
      <w:rFonts w:ascii="Arial" w:eastAsia="Times New Roman" w:hAnsi="Arial" w:cs="Arial"/>
      <w:i w:val="0"/>
      <w:iCs w:val="0"/>
      <w:color w:val="auto"/>
      <w:sz w:val="22"/>
      <w:szCs w:val="22"/>
    </w:rPr>
  </w:style>
  <w:style w:type="paragraph" w:customStyle="1" w:styleId="ATAH5">
    <w:name w:val="ATA_H5"/>
    <w:basedOn w:val="Heading5"/>
    <w:next w:val="ATAParaText"/>
    <w:qFormat/>
    <w:rsid w:val="004C6C55"/>
    <w:pPr>
      <w:numPr>
        <w:ilvl w:val="7"/>
        <w:numId w:val="52"/>
      </w:numPr>
      <w:tabs>
        <w:tab w:val="left" w:pos="1008"/>
        <w:tab w:val="left" w:pos="1152"/>
        <w:tab w:val="left" w:pos="1296"/>
        <w:tab w:val="left" w:pos="1440"/>
      </w:tabs>
      <w:autoSpaceDE w:val="0"/>
      <w:autoSpaceDN w:val="0"/>
      <w:adjustRightInd w:val="0"/>
      <w:spacing w:before="173" w:after="115" w:line="276" w:lineRule="auto"/>
    </w:pPr>
    <w:rPr>
      <w:rFonts w:ascii="Arial" w:eastAsia="Times New Roman" w:hAnsi="Arial" w:cs="Arial"/>
      <w:b/>
      <w:bCs/>
      <w:i/>
      <w:iCs/>
      <w:color w:val="auto"/>
      <w:sz w:val="22"/>
      <w:szCs w:val="22"/>
    </w:rPr>
  </w:style>
  <w:style w:type="paragraph" w:customStyle="1" w:styleId="ATAH6">
    <w:name w:val="ATA_H6"/>
    <w:basedOn w:val="Heading6"/>
    <w:next w:val="ATAParaText"/>
    <w:qFormat/>
    <w:rsid w:val="004C6C55"/>
    <w:pPr>
      <w:widowControl w:val="0"/>
      <w:numPr>
        <w:ilvl w:val="8"/>
        <w:numId w:val="52"/>
      </w:numPr>
      <w:tabs>
        <w:tab w:val="left" w:pos="1152"/>
        <w:tab w:val="left" w:pos="1296"/>
        <w:tab w:val="left" w:pos="1440"/>
      </w:tabs>
      <w:autoSpaceDE w:val="0"/>
      <w:autoSpaceDN w:val="0"/>
      <w:adjustRightInd w:val="0"/>
      <w:spacing w:before="173" w:after="115" w:line="276" w:lineRule="auto"/>
    </w:pPr>
    <w:rPr>
      <w:rFonts w:ascii="Arial" w:eastAsia="Times New Roman" w:hAnsi="Arial" w:cs="Arial"/>
      <w:b/>
      <w:bCs/>
      <w:i w:val="0"/>
      <w:iCs w:val="0"/>
      <w:color w:val="auto"/>
      <w:sz w:val="22"/>
      <w:szCs w:val="22"/>
      <w:u w:val="single"/>
    </w:rPr>
  </w:style>
  <w:style w:type="character" w:customStyle="1" w:styleId="Heading1Char">
    <w:name w:val="Heading 1 Char"/>
    <w:basedOn w:val="DefaultParagraphFont"/>
    <w:link w:val="Heading1"/>
    <w:uiPriority w:val="9"/>
    <w:rsid w:val="004C6C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C6C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C6C55"/>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4C6C55"/>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4C6C55"/>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4C6C55"/>
    <w:rPr>
      <w:rFonts w:asciiTheme="majorHAnsi" w:eastAsiaTheme="majorEastAsia" w:hAnsiTheme="majorHAnsi" w:cstheme="majorBidi"/>
      <w:i/>
      <w:iCs/>
      <w:color w:val="243F60" w:themeColor="accent1" w:themeShade="7F"/>
      <w:sz w:val="24"/>
    </w:rPr>
  </w:style>
  <w:style w:type="paragraph" w:customStyle="1" w:styleId="ATASpecTitle">
    <w:name w:val="ATA_SpecTitle"/>
    <w:qFormat/>
    <w:rsid w:val="004C6C55"/>
    <w:pPr>
      <w:widowControl w:val="0"/>
      <w:pBdr>
        <w:top w:val="single" w:sz="6" w:space="2" w:color="000000"/>
        <w:left w:val="single" w:sz="6" w:space="2" w:color="000000"/>
        <w:bottom w:val="single" w:sz="12" w:space="2" w:color="000000"/>
        <w:right w:val="single" w:sz="12" w:space="2" w:color="000000"/>
      </w:pBdr>
      <w:autoSpaceDE w:val="0"/>
      <w:autoSpaceDN w:val="0"/>
      <w:adjustRightInd w:val="0"/>
      <w:spacing w:before="360" w:after="360" w:line="276" w:lineRule="auto"/>
      <w:ind w:left="1440" w:right="1440"/>
      <w:jc w:val="center"/>
    </w:pPr>
    <w:rPr>
      <w:rFonts w:ascii="Arial" w:hAnsi="Arial" w:cs="Arial"/>
      <w:b/>
      <w:bCs/>
      <w:color w:val="000000"/>
      <w:sz w:val="48"/>
      <w:szCs w:val="48"/>
    </w:rPr>
  </w:style>
  <w:style w:type="paragraph" w:customStyle="1" w:styleId="ATASectionNoNumbers">
    <w:name w:val="ATA_Section_NoNumbers"/>
    <w:basedOn w:val="Normal"/>
    <w:qFormat/>
    <w:rsid w:val="004C6C55"/>
    <w:pPr>
      <w:pBdr>
        <w:top w:val="single" w:sz="18" w:space="1" w:color="008080"/>
      </w:pBdr>
    </w:pPr>
    <w:rPr>
      <w:rFonts w:ascii="Arial" w:eastAsia="Times New Roman" w:hAnsi="Arial" w:cs="Arial"/>
      <w:b/>
      <w:color w:val="000000"/>
      <w:sz w:val="30"/>
      <w:szCs w:val="30"/>
    </w:rPr>
  </w:style>
  <w:style w:type="paragraph" w:customStyle="1" w:styleId="ATASubjectNoNumbers">
    <w:name w:val="ATA_Subject_NoNumbers"/>
    <w:basedOn w:val="Normal"/>
    <w:qFormat/>
    <w:rsid w:val="004C6C55"/>
    <w:pPr>
      <w:keepNext/>
      <w:keepLines/>
      <w:widowControl w:val="0"/>
      <w:pBdr>
        <w:top w:val="single" w:sz="5" w:space="0" w:color="800080"/>
      </w:pBdr>
      <w:tabs>
        <w:tab w:val="left" w:pos="1080"/>
      </w:tabs>
      <w:autoSpaceDE w:val="0"/>
      <w:autoSpaceDN w:val="0"/>
      <w:adjustRightInd w:val="0"/>
      <w:spacing w:before="216" w:after="144" w:line="276" w:lineRule="auto"/>
    </w:pPr>
    <w:rPr>
      <w:rFonts w:ascii="Arial" w:eastAsia="Times New Roman" w:hAnsi="Arial" w:cs="Arial"/>
      <w:b/>
      <w:bCs/>
      <w:color w:val="000000"/>
      <w:sz w:val="28"/>
      <w:szCs w:val="28"/>
    </w:rPr>
  </w:style>
  <w:style w:type="paragraph" w:customStyle="1" w:styleId="ATATableHead">
    <w:name w:val="ATA_TableHead"/>
    <w:rsid w:val="004C6C55"/>
    <w:pPr>
      <w:keepNext/>
      <w:widowControl w:val="0"/>
      <w:tabs>
        <w:tab w:val="left" w:pos="360"/>
        <w:tab w:val="left" w:pos="864"/>
        <w:tab w:val="left" w:pos="1440"/>
      </w:tabs>
      <w:autoSpaceDE w:val="0"/>
      <w:autoSpaceDN w:val="0"/>
      <w:adjustRightInd w:val="0"/>
      <w:spacing w:before="72" w:after="72" w:line="276" w:lineRule="auto"/>
      <w:jc w:val="center"/>
    </w:pPr>
    <w:rPr>
      <w:b/>
      <w:bCs/>
      <w:color w:val="000000"/>
      <w:sz w:val="24"/>
      <w:szCs w:val="24"/>
    </w:rPr>
  </w:style>
  <w:style w:type="paragraph" w:customStyle="1" w:styleId="ATATableContents">
    <w:name w:val="ATA_TableContents"/>
    <w:basedOn w:val="Normal"/>
    <w:rsid w:val="004C6C55"/>
    <w:pPr>
      <w:tabs>
        <w:tab w:val="left" w:pos="360"/>
        <w:tab w:val="left" w:pos="864"/>
        <w:tab w:val="left" w:pos="1440"/>
      </w:tabs>
      <w:autoSpaceDE w:val="0"/>
      <w:autoSpaceDN w:val="0"/>
      <w:adjustRightInd w:val="0"/>
      <w:spacing w:beforeLines="40" w:afterLines="40" w:line="276" w:lineRule="auto"/>
      <w:ind w:right="115"/>
    </w:pPr>
    <w:rPr>
      <w:rFonts w:eastAsia="Times New Roman"/>
      <w:color w:val="000000"/>
      <w:sz w:val="18"/>
      <w:szCs w:val="18"/>
    </w:rPr>
  </w:style>
  <w:style w:type="paragraph" w:customStyle="1" w:styleId="ATALB1-ListBullet1">
    <w:name w:val="ATA_LB1 - List Bullet 1"/>
    <w:qFormat/>
    <w:rsid w:val="004C6C55"/>
    <w:pPr>
      <w:numPr>
        <w:numId w:val="3"/>
      </w:numPr>
      <w:autoSpaceDE w:val="0"/>
      <w:autoSpaceDN w:val="0"/>
      <w:adjustRightInd w:val="0"/>
      <w:spacing w:after="180" w:line="276" w:lineRule="auto"/>
      <w:jc w:val="both"/>
    </w:pPr>
    <w:rPr>
      <w:color w:val="000000"/>
      <w:sz w:val="24"/>
      <w:szCs w:val="24"/>
    </w:rPr>
  </w:style>
  <w:style w:type="paragraph" w:customStyle="1" w:styleId="ATALB2-ListBullet2">
    <w:name w:val="ATA_LB2 - List Bullet 2"/>
    <w:basedOn w:val="ATALB1-ListBullet1"/>
    <w:qFormat/>
    <w:rsid w:val="004C6C55"/>
    <w:pPr>
      <w:numPr>
        <w:ilvl w:val="1"/>
      </w:numPr>
    </w:pPr>
  </w:style>
  <w:style w:type="paragraph" w:customStyle="1" w:styleId="ATALB3-ListBullet3">
    <w:name w:val="ATA_LB3 - List Bullet 3"/>
    <w:basedOn w:val="ATALB2-ListBullet2"/>
    <w:qFormat/>
    <w:rsid w:val="004C6C55"/>
    <w:pPr>
      <w:numPr>
        <w:ilvl w:val="2"/>
      </w:numPr>
    </w:pPr>
  </w:style>
  <w:style w:type="paragraph" w:customStyle="1" w:styleId="ATALB4-ListBullet40">
    <w:name w:val="ATA_ LB4 - List Bullet 4"/>
    <w:basedOn w:val="ATALB3-ListBullet3"/>
    <w:qFormat/>
    <w:rsid w:val="004C6C55"/>
    <w:pPr>
      <w:tabs>
        <w:tab w:val="clear" w:pos="2160"/>
        <w:tab w:val="num" w:pos="2880"/>
      </w:tabs>
      <w:spacing w:line="240" w:lineRule="auto"/>
      <w:ind w:left="2880"/>
    </w:pPr>
  </w:style>
  <w:style w:type="paragraph" w:customStyle="1" w:styleId="ATALN1-ListNumbered1">
    <w:name w:val="ATA_LN1 - List Numbered 1"/>
    <w:basedOn w:val="Normal"/>
    <w:qFormat/>
    <w:rsid w:val="004C6C55"/>
    <w:pPr>
      <w:widowControl w:val="0"/>
      <w:numPr>
        <w:numId w:val="4"/>
      </w:numPr>
      <w:autoSpaceDE w:val="0"/>
      <w:autoSpaceDN w:val="0"/>
      <w:adjustRightInd w:val="0"/>
      <w:spacing w:after="180"/>
      <w:jc w:val="both"/>
    </w:pPr>
    <w:rPr>
      <w:rFonts w:eastAsia="Times New Roman"/>
      <w:szCs w:val="24"/>
    </w:rPr>
  </w:style>
  <w:style w:type="paragraph" w:customStyle="1" w:styleId="ATALN2-ListNumbered2">
    <w:name w:val="ATA_LN2 - List Numbered 2"/>
    <w:basedOn w:val="ATALN1-ListNumbered1"/>
    <w:rsid w:val="004C6C55"/>
    <w:pPr>
      <w:numPr>
        <w:ilvl w:val="1"/>
      </w:numPr>
      <w:ind w:left="1440"/>
    </w:pPr>
  </w:style>
  <w:style w:type="paragraph" w:customStyle="1" w:styleId="ATALN3-ListNumbered3">
    <w:name w:val="ATA_LN3 - List Numbered 3"/>
    <w:basedOn w:val="ATALN2-ListNumbered2"/>
    <w:rsid w:val="004C6C55"/>
    <w:pPr>
      <w:numPr>
        <w:ilvl w:val="2"/>
      </w:numPr>
      <w:ind w:left="2160"/>
    </w:pPr>
  </w:style>
  <w:style w:type="paragraph" w:customStyle="1" w:styleId="ATALN4-ListNumbered4">
    <w:name w:val="ATA_LN4 - List Numbered 4"/>
    <w:basedOn w:val="ATALN3-ListNumbered3"/>
    <w:rsid w:val="004C6C55"/>
    <w:pPr>
      <w:numPr>
        <w:ilvl w:val="3"/>
      </w:numPr>
      <w:ind w:left="2880"/>
    </w:pPr>
  </w:style>
  <w:style w:type="paragraph" w:customStyle="1" w:styleId="ATAParaHeadIndented">
    <w:name w:val="ATA_ParaHeadIndented"/>
    <w:rsid w:val="004C6C55"/>
    <w:pPr>
      <w:keepNext/>
      <w:widowControl w:val="0"/>
      <w:pBdr>
        <w:top w:val="single" w:sz="5" w:space="2" w:color="000000"/>
      </w:pBdr>
      <w:autoSpaceDE w:val="0"/>
      <w:autoSpaceDN w:val="0"/>
      <w:adjustRightInd w:val="0"/>
      <w:spacing w:before="177" w:after="120" w:line="276" w:lineRule="auto"/>
      <w:ind w:left="360"/>
    </w:pPr>
    <w:rPr>
      <w:rFonts w:ascii="Arial" w:hAnsi="Arial"/>
      <w:b/>
      <w:bCs/>
      <w:color w:val="000000"/>
      <w:sz w:val="24"/>
      <w:szCs w:val="24"/>
    </w:rPr>
  </w:style>
  <w:style w:type="paragraph" w:customStyle="1" w:styleId="ATANote">
    <w:name w:val="ATA_Note"/>
    <w:rsid w:val="004C6C55"/>
    <w:pPr>
      <w:keepLines/>
      <w:widowControl w:val="0"/>
      <w:pBdr>
        <w:top w:val="single" w:sz="6" w:space="1" w:color="000000"/>
        <w:left w:val="single" w:sz="6" w:space="4" w:color="000000"/>
        <w:bottom w:val="single" w:sz="6" w:space="1" w:color="000000"/>
        <w:right w:val="single" w:sz="6" w:space="4" w:color="000000"/>
      </w:pBdr>
      <w:tabs>
        <w:tab w:val="left" w:pos="1980"/>
      </w:tabs>
      <w:autoSpaceDE w:val="0"/>
      <w:autoSpaceDN w:val="0"/>
      <w:adjustRightInd w:val="0"/>
      <w:spacing w:before="144" w:after="144" w:line="276" w:lineRule="auto"/>
      <w:ind w:left="1987" w:hanging="1267"/>
      <w:jc w:val="both"/>
    </w:pPr>
    <w:rPr>
      <w:color w:val="000000"/>
      <w:sz w:val="24"/>
      <w:szCs w:val="24"/>
    </w:rPr>
  </w:style>
  <w:style w:type="paragraph" w:customStyle="1" w:styleId="ATAParaText">
    <w:name w:val="ATA_ParaText"/>
    <w:link w:val="ATAParaTextChar"/>
    <w:autoRedefine/>
    <w:qFormat/>
    <w:rsid w:val="004C6C55"/>
    <w:pPr>
      <w:autoSpaceDE w:val="0"/>
      <w:autoSpaceDN w:val="0"/>
      <w:adjustRightInd w:val="0"/>
      <w:spacing w:before="120" w:after="120" w:line="276" w:lineRule="auto"/>
      <w:ind w:left="360"/>
      <w:jc w:val="both"/>
    </w:pPr>
    <w:rPr>
      <w:rFonts w:eastAsiaTheme="minorHAnsi"/>
      <w:sz w:val="24"/>
      <w:szCs w:val="24"/>
    </w:rPr>
  </w:style>
  <w:style w:type="paragraph" w:customStyle="1" w:styleId="ATAGraphicIns">
    <w:name w:val="ATA_GraphicIns"/>
    <w:link w:val="ATAGraphicInsChar"/>
    <w:qFormat/>
    <w:rsid w:val="004C6C55"/>
    <w:pPr>
      <w:widowControl w:val="0"/>
      <w:autoSpaceDE w:val="0"/>
      <w:autoSpaceDN w:val="0"/>
      <w:adjustRightInd w:val="0"/>
      <w:spacing w:before="60" w:after="60"/>
      <w:jc w:val="center"/>
    </w:pPr>
    <w:rPr>
      <w:rFonts w:ascii="Arial" w:eastAsiaTheme="minorHAnsi" w:hAnsi="Arial" w:cs="Arial"/>
      <w:b/>
      <w:bCs/>
      <w:color w:val="000080"/>
      <w:sz w:val="18"/>
      <w:szCs w:val="18"/>
    </w:rPr>
  </w:style>
  <w:style w:type="character" w:customStyle="1" w:styleId="ATABibliographyKey">
    <w:name w:val="ATA_BibliographyKey"/>
    <w:basedOn w:val="DefaultParagraphFont"/>
    <w:qFormat/>
    <w:rsid w:val="004C6C55"/>
    <w:rPr>
      <w:b/>
    </w:rPr>
  </w:style>
  <w:style w:type="character" w:customStyle="1" w:styleId="ATAGraphicInsChar">
    <w:name w:val="ATA_GraphicIns Char"/>
    <w:basedOn w:val="DefaultParagraphFont"/>
    <w:link w:val="ATAGraphicIns"/>
    <w:rsid w:val="004C6C55"/>
    <w:rPr>
      <w:rFonts w:ascii="Arial" w:eastAsiaTheme="minorHAnsi" w:hAnsi="Arial" w:cs="Arial"/>
      <w:b/>
      <w:bCs/>
      <w:color w:val="000080"/>
      <w:sz w:val="18"/>
      <w:szCs w:val="18"/>
    </w:rPr>
  </w:style>
  <w:style w:type="paragraph" w:customStyle="1" w:styleId="ATAFigureTitle">
    <w:name w:val="ATA_FigureTitle"/>
    <w:link w:val="ATAFigureTitleChar"/>
    <w:qFormat/>
    <w:rsid w:val="004C6C55"/>
    <w:pPr>
      <w:keepNext/>
      <w:widowControl w:val="0"/>
      <w:spacing w:before="120"/>
      <w:jc w:val="center"/>
    </w:pPr>
    <w:rPr>
      <w:rFonts w:ascii="Arial" w:eastAsiaTheme="minorHAnsi" w:hAnsi="Arial" w:cs="Arial"/>
      <w:b/>
      <w:bCs/>
      <w:i/>
      <w:color w:val="000080"/>
      <w:sz w:val="18"/>
      <w:szCs w:val="18"/>
    </w:rPr>
  </w:style>
  <w:style w:type="character" w:customStyle="1" w:styleId="ATAFigureTitleChar">
    <w:name w:val="ATA_FigureTitle Char"/>
    <w:basedOn w:val="DefaultParagraphFont"/>
    <w:link w:val="ATAFigureTitle"/>
    <w:rsid w:val="004C6C55"/>
    <w:rPr>
      <w:rFonts w:ascii="Arial" w:eastAsiaTheme="minorHAnsi" w:hAnsi="Arial" w:cs="Arial"/>
      <w:b/>
      <w:bCs/>
      <w:i/>
      <w:color w:val="000080"/>
      <w:sz w:val="18"/>
      <w:szCs w:val="18"/>
    </w:rPr>
  </w:style>
  <w:style w:type="character" w:customStyle="1" w:styleId="BalloonTextChar">
    <w:name w:val="Balloon Text Char"/>
    <w:basedOn w:val="DefaultParagraphFont"/>
    <w:link w:val="BalloonText"/>
    <w:uiPriority w:val="99"/>
    <w:semiHidden/>
    <w:rsid w:val="004C6C55"/>
    <w:rPr>
      <w:rFonts w:ascii="Tahoma" w:eastAsiaTheme="minorHAnsi" w:hAnsi="Tahoma" w:cs="Tahoma"/>
      <w:sz w:val="16"/>
      <w:szCs w:val="16"/>
    </w:rPr>
  </w:style>
  <w:style w:type="paragraph" w:customStyle="1" w:styleId="ATABibliographyText">
    <w:name w:val="ATA_BibliographyText"/>
    <w:qFormat/>
    <w:rsid w:val="004C6C55"/>
    <w:pPr>
      <w:widowControl w:val="0"/>
      <w:autoSpaceDE w:val="0"/>
      <w:autoSpaceDN w:val="0"/>
      <w:adjustRightInd w:val="0"/>
      <w:spacing w:after="144" w:line="276" w:lineRule="auto"/>
      <w:ind w:left="346" w:firstLine="14"/>
    </w:pPr>
    <w:rPr>
      <w:color w:val="000000"/>
      <w:sz w:val="24"/>
      <w:szCs w:val="24"/>
    </w:rPr>
  </w:style>
  <w:style w:type="paragraph" w:customStyle="1" w:styleId="ATALC1-ListContinue1">
    <w:name w:val="ATA_LC1 - List Continue 1"/>
    <w:qFormat/>
    <w:rsid w:val="004C6C55"/>
    <w:pPr>
      <w:widowControl w:val="0"/>
      <w:autoSpaceDE w:val="0"/>
      <w:autoSpaceDN w:val="0"/>
      <w:adjustRightInd w:val="0"/>
      <w:spacing w:after="180" w:line="276" w:lineRule="auto"/>
      <w:ind w:left="1080"/>
    </w:pPr>
    <w:rPr>
      <w:color w:val="000000"/>
      <w:sz w:val="24"/>
      <w:szCs w:val="24"/>
    </w:rPr>
  </w:style>
  <w:style w:type="character" w:customStyle="1" w:styleId="ATABibliographyTitle">
    <w:name w:val="ATA_BibliographyTitle"/>
    <w:qFormat/>
    <w:rsid w:val="004C6C55"/>
    <w:rPr>
      <w:i/>
      <w:iCs/>
    </w:rPr>
  </w:style>
  <w:style w:type="paragraph" w:customStyle="1" w:styleId="ATALC2-ListContinue2">
    <w:name w:val="ATA_LC2 - List Continue 2"/>
    <w:qFormat/>
    <w:rsid w:val="004C6C55"/>
    <w:pPr>
      <w:widowControl w:val="0"/>
      <w:autoSpaceDE w:val="0"/>
      <w:autoSpaceDN w:val="0"/>
      <w:adjustRightInd w:val="0"/>
      <w:spacing w:after="180" w:line="276" w:lineRule="auto"/>
      <w:ind w:left="1440"/>
    </w:pPr>
    <w:rPr>
      <w:color w:val="000000"/>
      <w:sz w:val="24"/>
      <w:szCs w:val="24"/>
    </w:rPr>
  </w:style>
  <w:style w:type="paragraph" w:customStyle="1" w:styleId="ATALC3-ListContinue3">
    <w:name w:val="ATA_LC3 - List Continue 3"/>
    <w:qFormat/>
    <w:rsid w:val="004C6C55"/>
    <w:pPr>
      <w:widowControl w:val="0"/>
      <w:autoSpaceDE w:val="0"/>
      <w:autoSpaceDN w:val="0"/>
      <w:adjustRightInd w:val="0"/>
      <w:spacing w:after="180" w:line="276" w:lineRule="auto"/>
      <w:ind w:left="2160"/>
    </w:pPr>
    <w:rPr>
      <w:color w:val="000000"/>
      <w:sz w:val="24"/>
      <w:szCs w:val="24"/>
    </w:rPr>
  </w:style>
  <w:style w:type="paragraph" w:customStyle="1" w:styleId="ATALC4-ListContinue4">
    <w:name w:val="ATA_LC4 - List Continue 4"/>
    <w:qFormat/>
    <w:rsid w:val="004C6C55"/>
    <w:pPr>
      <w:widowControl w:val="0"/>
      <w:autoSpaceDE w:val="0"/>
      <w:autoSpaceDN w:val="0"/>
      <w:adjustRightInd w:val="0"/>
      <w:spacing w:after="180" w:line="276" w:lineRule="auto"/>
      <w:ind w:left="2880"/>
    </w:pPr>
    <w:rPr>
      <w:color w:val="000000"/>
      <w:sz w:val="24"/>
      <w:szCs w:val="24"/>
    </w:rPr>
  </w:style>
  <w:style w:type="character" w:customStyle="1" w:styleId="FooterChar">
    <w:name w:val="Footer Char"/>
    <w:basedOn w:val="DefaultParagraphFont"/>
    <w:link w:val="Footer"/>
    <w:rsid w:val="004C6C55"/>
    <w:rPr>
      <w:color w:val="000000"/>
    </w:rPr>
  </w:style>
  <w:style w:type="character" w:customStyle="1" w:styleId="HeaderChar">
    <w:name w:val="Header Char"/>
    <w:basedOn w:val="DefaultParagraphFont"/>
    <w:link w:val="Header"/>
    <w:rsid w:val="004C6C55"/>
    <w:rPr>
      <w:iCs/>
      <w:szCs w:val="16"/>
    </w:rPr>
  </w:style>
  <w:style w:type="paragraph" w:customStyle="1" w:styleId="ATAAddress">
    <w:name w:val="ATA_Address"/>
    <w:qFormat/>
    <w:rsid w:val="004C6C55"/>
    <w:pPr>
      <w:widowControl w:val="0"/>
      <w:tabs>
        <w:tab w:val="left" w:pos="1170"/>
        <w:tab w:val="left" w:pos="1800"/>
      </w:tabs>
      <w:autoSpaceDE w:val="0"/>
      <w:autoSpaceDN w:val="0"/>
      <w:adjustRightInd w:val="0"/>
      <w:spacing w:after="200" w:line="276" w:lineRule="auto"/>
      <w:jc w:val="center"/>
    </w:pPr>
    <w:rPr>
      <w:rFonts w:ascii="Arial" w:hAnsi="Arial"/>
      <w:color w:val="000000"/>
      <w:sz w:val="18"/>
      <w:szCs w:val="18"/>
    </w:rPr>
  </w:style>
  <w:style w:type="paragraph" w:customStyle="1" w:styleId="ATAHeader">
    <w:name w:val="ATA_Header"/>
    <w:basedOn w:val="Header"/>
    <w:link w:val="ATAHeaderChar"/>
    <w:qFormat/>
    <w:rsid w:val="004C6C55"/>
  </w:style>
  <w:style w:type="paragraph" w:customStyle="1" w:styleId="ATAFooter">
    <w:name w:val="ATA_Footer"/>
    <w:basedOn w:val="Footer"/>
    <w:qFormat/>
    <w:rsid w:val="004C6C55"/>
  </w:style>
  <w:style w:type="character" w:customStyle="1" w:styleId="ATAHeaderChar">
    <w:name w:val="ATA_Header Char"/>
    <w:basedOn w:val="HeaderChar"/>
    <w:link w:val="ATAHeader"/>
    <w:rsid w:val="004C6C55"/>
    <w:rPr>
      <w:iCs/>
      <w:szCs w:val="16"/>
    </w:rPr>
  </w:style>
  <w:style w:type="paragraph" w:customStyle="1" w:styleId="ATADTD">
    <w:name w:val="ATA_DTD"/>
    <w:basedOn w:val="Normal"/>
    <w:qFormat/>
    <w:rsid w:val="004C6C55"/>
    <w:pPr>
      <w:widowControl w:val="0"/>
      <w:tabs>
        <w:tab w:val="left" w:pos="547"/>
        <w:tab w:val="left" w:pos="1094"/>
        <w:tab w:val="left" w:pos="1440"/>
        <w:tab w:val="left" w:pos="1641"/>
        <w:tab w:val="left" w:pos="2174"/>
        <w:tab w:val="left" w:pos="2721"/>
        <w:tab w:val="left" w:pos="3268"/>
        <w:tab w:val="left" w:pos="3816"/>
        <w:tab w:val="left" w:pos="4376"/>
        <w:tab w:val="left" w:pos="4910"/>
        <w:tab w:val="left" w:pos="5457"/>
        <w:tab w:val="left" w:pos="6004"/>
        <w:tab w:val="left" w:pos="6552"/>
        <w:tab w:val="left" w:pos="7099"/>
        <w:tab w:val="left" w:pos="7646"/>
        <w:tab w:val="left" w:pos="8193"/>
      </w:tabs>
      <w:autoSpaceDE w:val="0"/>
      <w:autoSpaceDN w:val="0"/>
      <w:adjustRightInd w:val="0"/>
      <w:spacing w:after="200" w:line="258" w:lineRule="auto"/>
      <w:ind w:left="720"/>
    </w:pPr>
    <w:rPr>
      <w:rFonts w:ascii="Courier New" w:eastAsia="Times New Roman" w:hAnsi="Courier New" w:cs="Courier New"/>
      <w:color w:val="000000"/>
      <w:sz w:val="18"/>
      <w:szCs w:val="18"/>
    </w:rPr>
  </w:style>
  <w:style w:type="paragraph" w:customStyle="1" w:styleId="ATALB1-ListBullet4">
    <w:name w:val="ATA_LB1 - List Bullet 4"/>
    <w:basedOn w:val="ATALB3-ListBullet3"/>
    <w:qFormat/>
    <w:rsid w:val="004C6C55"/>
    <w:pPr>
      <w:tabs>
        <w:tab w:val="clear" w:pos="2160"/>
        <w:tab w:val="num" w:pos="2880"/>
      </w:tabs>
      <w:spacing w:line="240" w:lineRule="auto"/>
      <w:ind w:left="2880"/>
    </w:pPr>
  </w:style>
  <w:style w:type="paragraph" w:customStyle="1" w:styleId="ATALB4-ListBullet4">
    <w:name w:val="ATA_LB4 - List Bullet 4"/>
    <w:basedOn w:val="ATALB3-ListBullet3"/>
    <w:qFormat/>
    <w:rsid w:val="004C6C55"/>
    <w:pPr>
      <w:numPr>
        <w:ilvl w:val="3"/>
      </w:numPr>
    </w:pPr>
  </w:style>
  <w:style w:type="paragraph" w:styleId="ListParagraph">
    <w:name w:val="List Paragraph"/>
    <w:basedOn w:val="Normal"/>
    <w:uiPriority w:val="34"/>
    <w:qFormat/>
    <w:rsid w:val="004C6C55"/>
    <w:pPr>
      <w:ind w:left="720"/>
      <w:contextualSpacing/>
    </w:pPr>
  </w:style>
  <w:style w:type="paragraph" w:customStyle="1" w:styleId="ATALA1-ListAlpha1">
    <w:name w:val="ATA_LA1 - List Alpha 1"/>
    <w:basedOn w:val="ListParagraph"/>
    <w:rsid w:val="004C6C55"/>
    <w:pPr>
      <w:numPr>
        <w:numId w:val="12"/>
      </w:numPr>
      <w:spacing w:after="120"/>
      <w:contextualSpacing w:val="0"/>
    </w:pPr>
  </w:style>
  <w:style w:type="paragraph" w:customStyle="1" w:styleId="ATALA2-ListAlpha2">
    <w:name w:val="ATA_LA2 - List Alpha 2"/>
    <w:basedOn w:val="ListParagraph"/>
    <w:rsid w:val="004C6C55"/>
    <w:pPr>
      <w:numPr>
        <w:ilvl w:val="1"/>
        <w:numId w:val="12"/>
      </w:numPr>
      <w:spacing w:after="120"/>
      <w:ind w:left="1440"/>
      <w:contextualSpacing w:val="0"/>
    </w:pPr>
  </w:style>
  <w:style w:type="paragraph" w:customStyle="1" w:styleId="ATALA3-ListAlpha3">
    <w:name w:val="ATA_LA3 - List Alpha 3"/>
    <w:basedOn w:val="ListParagraph"/>
    <w:rsid w:val="004C6C55"/>
    <w:pPr>
      <w:numPr>
        <w:ilvl w:val="2"/>
        <w:numId w:val="12"/>
      </w:numPr>
      <w:spacing w:after="120"/>
      <w:ind w:left="2160"/>
      <w:contextualSpacing w:val="0"/>
    </w:pPr>
  </w:style>
  <w:style w:type="paragraph" w:customStyle="1" w:styleId="ATALA4-ListAlpha4">
    <w:name w:val="ATA_LA4 - List Alpha 4"/>
    <w:basedOn w:val="ATALA3-ListAlpha3"/>
    <w:rsid w:val="004C6C55"/>
    <w:pPr>
      <w:numPr>
        <w:ilvl w:val="3"/>
      </w:numPr>
      <w:ind w:left="2880"/>
    </w:pPr>
  </w:style>
  <w:style w:type="paragraph" w:customStyle="1" w:styleId="ATALA5-ListAlpha5">
    <w:name w:val="ATA_LA5 - List Alpha 5"/>
    <w:basedOn w:val="ATALA4-ListAlpha4"/>
    <w:rsid w:val="004C6C55"/>
    <w:pPr>
      <w:numPr>
        <w:ilvl w:val="4"/>
      </w:numPr>
      <w:ind w:left="3600"/>
    </w:pPr>
  </w:style>
  <w:style w:type="paragraph" w:customStyle="1" w:styleId="ATALV1-ListVariable1">
    <w:name w:val="ATA_LV1 - List Variable 1"/>
    <w:basedOn w:val="Normal"/>
    <w:next w:val="ATAParaText"/>
    <w:rsid w:val="004C6C55"/>
    <w:pPr>
      <w:spacing w:after="120"/>
    </w:pPr>
  </w:style>
  <w:style w:type="paragraph" w:customStyle="1" w:styleId="ATALV2-ListVariable2">
    <w:name w:val="ATA_LV2 - List Variable 2"/>
    <w:basedOn w:val="Normal"/>
    <w:next w:val="ATAParaText"/>
    <w:rsid w:val="004C6C55"/>
    <w:pPr>
      <w:spacing w:after="120"/>
      <w:ind w:left="720"/>
    </w:pPr>
    <w:rPr>
      <w:rFonts w:eastAsia="Calibri"/>
    </w:rPr>
  </w:style>
  <w:style w:type="paragraph" w:customStyle="1" w:styleId="ATALV3-ListVariable3">
    <w:name w:val="ATA_LV3 - List Variable 3"/>
    <w:basedOn w:val="ATALV2-ListVariable2"/>
    <w:next w:val="ATAParaText"/>
    <w:rsid w:val="004C6C55"/>
    <w:pPr>
      <w:ind w:left="1080"/>
    </w:pPr>
  </w:style>
  <w:style w:type="paragraph" w:customStyle="1" w:styleId="ATALV4-ListVariable4">
    <w:name w:val="ATA_LV4 - List Variable 4"/>
    <w:basedOn w:val="ATALV3-ListVariable3"/>
    <w:next w:val="ATAParaText"/>
    <w:rsid w:val="004C6C55"/>
    <w:pPr>
      <w:ind w:left="1440"/>
    </w:pPr>
  </w:style>
  <w:style w:type="paragraph" w:customStyle="1" w:styleId="ATALV5-ListVariable5">
    <w:name w:val="ATA_LV5 - List Variable 5"/>
    <w:basedOn w:val="ATALV4-ListVariable4"/>
    <w:next w:val="ATAParaText"/>
    <w:rsid w:val="004C6C55"/>
    <w:pPr>
      <w:ind w:left="2160"/>
    </w:pPr>
  </w:style>
  <w:style w:type="table" w:styleId="TableGrid">
    <w:name w:val="Table Grid"/>
    <w:basedOn w:val="TableNormal"/>
    <w:rsid w:val="002F77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BA2C86"/>
    <w:rPr>
      <w:szCs w:val="24"/>
    </w:rPr>
  </w:style>
  <w:style w:type="paragraph" w:customStyle="1" w:styleId="ATARefint">
    <w:name w:val="ATA_Refint"/>
    <w:basedOn w:val="ATAParaText"/>
    <w:next w:val="ATAParaText"/>
    <w:rsid w:val="00BA2C86"/>
    <w:rPr>
      <w:color w:val="0000FF"/>
    </w:rPr>
  </w:style>
  <w:style w:type="paragraph" w:customStyle="1" w:styleId="ATAAppendixChapter">
    <w:name w:val="ATA_AppendixChapter"/>
    <w:basedOn w:val="ATAChapter"/>
    <w:rsid w:val="004C6C55"/>
    <w:pPr>
      <w:numPr>
        <w:numId w:val="51"/>
      </w:numPr>
    </w:pPr>
  </w:style>
  <w:style w:type="paragraph" w:customStyle="1" w:styleId="ATAAppendixSection">
    <w:name w:val="ATA_AppendixSection"/>
    <w:basedOn w:val="ATASection"/>
    <w:rsid w:val="004C6C55"/>
    <w:pPr>
      <w:numPr>
        <w:numId w:val="51"/>
      </w:numPr>
    </w:pPr>
  </w:style>
  <w:style w:type="numbering" w:customStyle="1" w:styleId="ATAAppendix">
    <w:name w:val="ATA_Appendix"/>
    <w:uiPriority w:val="99"/>
    <w:rsid w:val="004C6C55"/>
    <w:pPr>
      <w:numPr>
        <w:numId w:val="50"/>
      </w:numPr>
    </w:pPr>
  </w:style>
  <w:style w:type="paragraph" w:customStyle="1" w:styleId="ATAAppendixSubject">
    <w:name w:val="ATA_AppendixSubject"/>
    <w:basedOn w:val="ATASubject"/>
    <w:rsid w:val="004C6C55"/>
    <w:pPr>
      <w:numPr>
        <w:numId w:val="51"/>
      </w:numPr>
    </w:pPr>
  </w:style>
  <w:style w:type="character" w:customStyle="1" w:styleId="ATAParaTextChar">
    <w:name w:val="ATA_ParaText Char"/>
    <w:link w:val="ATAParaText"/>
    <w:rsid w:val="004C6C55"/>
    <w:rPr>
      <w:rFonts w:eastAsiaTheme="minorHAnsi"/>
      <w:sz w:val="24"/>
      <w:szCs w:val="24"/>
    </w:rPr>
  </w:style>
  <w:style w:type="character" w:styleId="CommentReference">
    <w:name w:val="annotation reference"/>
    <w:basedOn w:val="DefaultParagraphFont"/>
    <w:rsid w:val="00A326BC"/>
    <w:rPr>
      <w:sz w:val="16"/>
      <w:szCs w:val="16"/>
    </w:rPr>
  </w:style>
  <w:style w:type="paragraph" w:styleId="CommentText">
    <w:name w:val="annotation text"/>
    <w:basedOn w:val="Normal"/>
    <w:link w:val="CommentTextChar"/>
    <w:rsid w:val="00A326BC"/>
    <w:rPr>
      <w:sz w:val="20"/>
    </w:rPr>
  </w:style>
  <w:style w:type="character" w:customStyle="1" w:styleId="CommentTextChar">
    <w:name w:val="Comment Text Char"/>
    <w:basedOn w:val="DefaultParagraphFont"/>
    <w:link w:val="CommentText"/>
    <w:rsid w:val="00A326BC"/>
    <w:rPr>
      <w:rFonts w:eastAsiaTheme="minorHAnsi"/>
    </w:rPr>
  </w:style>
  <w:style w:type="paragraph" w:styleId="CommentSubject">
    <w:name w:val="annotation subject"/>
    <w:basedOn w:val="CommentText"/>
    <w:next w:val="CommentText"/>
    <w:link w:val="CommentSubjectChar"/>
    <w:rsid w:val="00A326BC"/>
    <w:rPr>
      <w:b/>
      <w:bCs/>
    </w:rPr>
  </w:style>
  <w:style w:type="character" w:customStyle="1" w:styleId="CommentSubjectChar">
    <w:name w:val="Comment Subject Char"/>
    <w:basedOn w:val="CommentTextChar"/>
    <w:link w:val="CommentSubject"/>
    <w:rsid w:val="00A326BC"/>
    <w:rPr>
      <w:rFonts w:eastAsiaTheme="minorHAns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D587F"/>
    <w:rPr>
      <w:rFonts w:eastAsiaTheme="minorHAnsi"/>
      <w:sz w:val="24"/>
    </w:rPr>
  </w:style>
  <w:style w:type="paragraph" w:styleId="Heading1">
    <w:name w:val="heading 1"/>
    <w:basedOn w:val="Normal"/>
    <w:next w:val="Normal"/>
    <w:link w:val="Heading1Char"/>
    <w:uiPriority w:val="9"/>
    <w:qFormat/>
    <w:rsid w:val="00BD58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BD58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BD587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BD587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BD587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BD587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D587F"/>
    <w:rPr>
      <w:color w:val="0000FF"/>
    </w:rPr>
  </w:style>
  <w:style w:type="character" w:styleId="FollowedHyperlink">
    <w:name w:val="FollowedHyperlink"/>
    <w:rPr>
      <w:color w:val="0000FF"/>
      <w:u w:val="single"/>
    </w:rPr>
  </w:style>
  <w:style w:type="paragraph" w:styleId="TOC1">
    <w:name w:val="toc 1"/>
    <w:basedOn w:val="Normal"/>
    <w:next w:val="Normal"/>
    <w:autoRedefine/>
    <w:uiPriority w:val="39"/>
    <w:rsid w:val="00850FA2"/>
    <w:rPr>
      <w:b/>
    </w:rPr>
  </w:style>
  <w:style w:type="paragraph" w:styleId="TOC2">
    <w:name w:val="toc 2"/>
    <w:basedOn w:val="Normal"/>
    <w:next w:val="Normal"/>
    <w:autoRedefine/>
    <w:uiPriority w:val="39"/>
    <w:rsid w:val="00850FA2"/>
    <w:pPr>
      <w:ind w:left="288"/>
    </w:pPr>
  </w:style>
  <w:style w:type="paragraph" w:styleId="TOC3">
    <w:name w:val="toc 3"/>
    <w:basedOn w:val="Normal"/>
    <w:next w:val="Normal"/>
    <w:autoRedefine/>
    <w:uiPriority w:val="39"/>
    <w:rsid w:val="00850FA2"/>
    <w:pPr>
      <w:ind w:left="576"/>
    </w:pPr>
  </w:style>
  <w:style w:type="paragraph" w:styleId="TOC4">
    <w:name w:val="toc 4"/>
    <w:basedOn w:val="Normal"/>
    <w:next w:val="Normal"/>
    <w:autoRedefine/>
    <w:uiPriority w:val="39"/>
    <w:rsid w:val="00850FA2"/>
    <w:pPr>
      <w:ind w:left="1008"/>
    </w:pPr>
  </w:style>
  <w:style w:type="paragraph" w:styleId="TOC5">
    <w:name w:val="toc 5"/>
    <w:basedOn w:val="Normal"/>
    <w:next w:val="Normal"/>
    <w:autoRedefine/>
    <w:uiPriority w:val="39"/>
    <w:rsid w:val="00F32404"/>
    <w:pPr>
      <w:ind w:left="1440"/>
    </w:pPr>
    <w:rPr>
      <w:szCs w:val="24"/>
    </w:rPr>
  </w:style>
  <w:style w:type="paragraph" w:styleId="TOC6">
    <w:name w:val="toc 6"/>
    <w:basedOn w:val="Normal"/>
    <w:next w:val="Normal"/>
    <w:autoRedefine/>
    <w:uiPriority w:val="39"/>
    <w:rsid w:val="00F32404"/>
    <w:pPr>
      <w:ind w:left="1728"/>
    </w:pPr>
    <w:rPr>
      <w:szCs w:val="24"/>
    </w:rPr>
  </w:style>
  <w:style w:type="paragraph" w:styleId="TOC7">
    <w:name w:val="toc 7"/>
    <w:basedOn w:val="Normal"/>
    <w:next w:val="Normal"/>
    <w:autoRedefine/>
    <w:uiPriority w:val="39"/>
    <w:pPr>
      <w:ind w:left="1440"/>
    </w:pPr>
    <w:rPr>
      <w:szCs w:val="24"/>
    </w:rPr>
  </w:style>
  <w:style w:type="paragraph" w:styleId="TOC8">
    <w:name w:val="toc 8"/>
    <w:basedOn w:val="Normal"/>
    <w:next w:val="Normal"/>
    <w:autoRedefine/>
    <w:uiPriority w:val="39"/>
    <w:pPr>
      <w:ind w:left="1680"/>
    </w:pPr>
    <w:rPr>
      <w:szCs w:val="24"/>
    </w:rPr>
  </w:style>
  <w:style w:type="paragraph" w:styleId="TOC9">
    <w:name w:val="toc 9"/>
    <w:basedOn w:val="Normal"/>
    <w:next w:val="Normal"/>
    <w:autoRedefine/>
    <w:uiPriority w:val="39"/>
    <w:pPr>
      <w:ind w:left="1920"/>
    </w:pPr>
    <w:rPr>
      <w:szCs w:val="24"/>
    </w:rPr>
  </w:style>
  <w:style w:type="paragraph" w:styleId="FootnoteText">
    <w:name w:val="footnote text"/>
    <w:basedOn w:val="Normal"/>
    <w:next w:val="Normal"/>
    <w:semiHidden/>
    <w:pPr>
      <w:tabs>
        <w:tab w:val="right" w:pos="1800"/>
        <w:tab w:val="left" w:pos="2520"/>
      </w:tabs>
      <w:spacing w:after="240"/>
      <w:ind w:left="360"/>
      <w:jc w:val="both"/>
    </w:pPr>
  </w:style>
  <w:style w:type="paragraph" w:styleId="Header">
    <w:name w:val="header"/>
    <w:basedOn w:val="Normal"/>
    <w:link w:val="HeaderChar"/>
    <w:rsid w:val="00BD587F"/>
    <w:pPr>
      <w:widowControl w:val="0"/>
      <w:pBdr>
        <w:bottom w:val="single" w:sz="4" w:space="1" w:color="auto"/>
      </w:pBdr>
      <w:tabs>
        <w:tab w:val="decimal" w:pos="4320"/>
        <w:tab w:val="decimal" w:pos="9360"/>
      </w:tabs>
      <w:autoSpaceDE w:val="0"/>
      <w:autoSpaceDN w:val="0"/>
      <w:adjustRightInd w:val="0"/>
      <w:spacing w:after="200" w:line="276" w:lineRule="auto"/>
    </w:pPr>
    <w:rPr>
      <w:rFonts w:eastAsia="Times New Roman"/>
      <w:iCs/>
      <w:sz w:val="20"/>
      <w:szCs w:val="16"/>
    </w:rPr>
  </w:style>
  <w:style w:type="paragraph" w:styleId="Footer">
    <w:name w:val="footer"/>
    <w:basedOn w:val="Normal"/>
    <w:link w:val="FooterChar"/>
    <w:rsid w:val="00BD587F"/>
    <w:pPr>
      <w:pBdr>
        <w:top w:val="single" w:sz="6" w:space="1" w:color="000000"/>
      </w:pBdr>
      <w:tabs>
        <w:tab w:val="right" w:pos="9360"/>
      </w:tabs>
      <w:autoSpaceDE w:val="0"/>
      <w:autoSpaceDN w:val="0"/>
      <w:adjustRightInd w:val="0"/>
    </w:pPr>
    <w:rPr>
      <w:rFonts w:eastAsia="Times New Roman"/>
      <w:color w:val="000000"/>
      <w:sz w:val="20"/>
    </w:rPr>
  </w:style>
  <w:style w:type="paragraph" w:styleId="Caption">
    <w:name w:val="caption"/>
    <w:basedOn w:val="Normal"/>
    <w:qFormat/>
    <w:pPr>
      <w:spacing w:before="120" w:after="120"/>
    </w:pPr>
    <w:rPr>
      <w:rFonts w:ascii="Tahoma" w:cs="Tahoma"/>
      <w:i/>
      <w:iCs/>
      <w:szCs w:val="24"/>
    </w:rPr>
  </w:style>
  <w:style w:type="paragraph" w:styleId="EndnoteText">
    <w:name w:val="endnote text"/>
    <w:basedOn w:val="Normal"/>
    <w:next w:val="Normal"/>
    <w:semiHidden/>
  </w:style>
  <w:style w:type="paragraph" w:styleId="BodyText">
    <w:name w:val="Body Text"/>
    <w:basedOn w:val="Normal"/>
    <w:pPr>
      <w:spacing w:after="120"/>
    </w:pPr>
  </w:style>
  <w:style w:type="paragraph" w:styleId="List">
    <w:name w:val="List"/>
    <w:basedOn w:val="BodyText"/>
    <w:rPr>
      <w:rFonts w:ascii="Tahoma" w:cs="Tahoma"/>
    </w:rPr>
  </w:style>
  <w:style w:type="paragraph" w:customStyle="1" w:styleId="Heading">
    <w:name w:val="Heading"/>
    <w:basedOn w:val="Normal"/>
    <w:next w:val="BodyText"/>
    <w:pPr>
      <w:keepNext/>
      <w:spacing w:before="240" w:after="120"/>
    </w:pPr>
    <w:rPr>
      <w:rFonts w:ascii="Arial" w:hAnsi="Arial" w:cs="Tahoma"/>
      <w:sz w:val="28"/>
      <w:szCs w:val="28"/>
    </w:rPr>
  </w:style>
  <w:style w:type="paragraph" w:customStyle="1" w:styleId="Index">
    <w:name w:val="Index"/>
    <w:basedOn w:val="Normal"/>
    <w:rPr>
      <w:rFonts w:ascii="Tahoma" w:cs="Tahoma"/>
    </w:rPr>
  </w:style>
  <w:style w:type="paragraph" w:customStyle="1" w:styleId="Chapter">
    <w:name w:val="_Chapter"/>
    <w:next w:val="Normal"/>
    <w:pPr>
      <w:keepNext/>
      <w:keepLines/>
      <w:widowControl w:val="0"/>
      <w:pBdr>
        <w:top w:val="single" w:sz="18" w:space="2" w:color="000080"/>
      </w:pBdr>
      <w:tabs>
        <w:tab w:val="left" w:pos="3600"/>
        <w:tab w:val="left" w:pos="3960"/>
        <w:tab w:val="left" w:pos="4320"/>
      </w:tabs>
      <w:autoSpaceDE w:val="0"/>
      <w:autoSpaceDN w:val="0"/>
      <w:adjustRightInd w:val="0"/>
      <w:spacing w:before="216" w:after="144"/>
      <w:ind w:left="1800" w:hanging="1800"/>
    </w:pPr>
    <w:rPr>
      <w:rFonts w:ascii="Arial" w:hAnsi="Arial" w:cs="Arial"/>
      <w:b/>
      <w:bCs/>
      <w:sz w:val="32"/>
      <w:szCs w:val="32"/>
    </w:rPr>
  </w:style>
  <w:style w:type="paragraph" w:customStyle="1" w:styleId="Section">
    <w:name w:val="_Section"/>
    <w:next w:val="Normal"/>
    <w:pPr>
      <w:keepNext/>
      <w:keepLines/>
      <w:widowControl w:val="0"/>
      <w:pBdr>
        <w:top w:val="single" w:sz="12" w:space="2" w:color="008080"/>
      </w:pBdr>
      <w:tabs>
        <w:tab w:val="left" w:pos="1800"/>
        <w:tab w:val="left" w:pos="2124"/>
        <w:tab w:val="left" w:pos="2340"/>
      </w:tabs>
      <w:autoSpaceDE w:val="0"/>
      <w:autoSpaceDN w:val="0"/>
      <w:adjustRightInd w:val="0"/>
      <w:spacing w:before="216" w:after="144"/>
      <w:ind w:left="900" w:hanging="900"/>
    </w:pPr>
    <w:rPr>
      <w:rFonts w:ascii="Arial" w:hAnsi="Arial" w:cs="Arial"/>
      <w:b/>
      <w:bCs/>
      <w:sz w:val="30"/>
      <w:szCs w:val="30"/>
    </w:rPr>
  </w:style>
  <w:style w:type="paragraph" w:customStyle="1" w:styleId="Subject">
    <w:name w:val="_Subject"/>
    <w:next w:val="Normal"/>
    <w:pPr>
      <w:keepNext/>
      <w:keepLines/>
      <w:widowControl w:val="0"/>
      <w:pBdr>
        <w:top w:val="single" w:sz="2" w:space="0" w:color="800080"/>
      </w:pBdr>
      <w:tabs>
        <w:tab w:val="left" w:pos="2160"/>
        <w:tab w:val="left" w:pos="2520"/>
        <w:tab w:val="left" w:pos="2880"/>
      </w:tabs>
      <w:autoSpaceDE w:val="0"/>
      <w:autoSpaceDN w:val="0"/>
      <w:adjustRightInd w:val="0"/>
      <w:spacing w:before="216" w:after="144"/>
      <w:ind w:left="1080" w:hanging="1080"/>
    </w:pPr>
    <w:rPr>
      <w:rFonts w:ascii="Arial" w:hAnsi="Arial" w:cs="Arial"/>
      <w:b/>
      <w:bCs/>
      <w:sz w:val="28"/>
      <w:szCs w:val="28"/>
    </w:rPr>
  </w:style>
  <w:style w:type="paragraph" w:customStyle="1" w:styleId="HeadingFigure">
    <w:name w:val="HeadingFigure"/>
    <w:next w:val="Normal"/>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Figure">
    <w:name w:val="Figure"/>
    <w:next w:val="Normal"/>
    <w:pPr>
      <w:keepNext/>
      <w:keepLines/>
      <w:widowControl w:val="0"/>
      <w:pBdr>
        <w:top w:val="single" w:sz="18" w:space="2" w:color="000080"/>
      </w:pBdr>
      <w:tabs>
        <w:tab w:val="left" w:pos="432"/>
      </w:tabs>
      <w:autoSpaceDE w:val="0"/>
      <w:autoSpaceDN w:val="0"/>
      <w:adjustRightInd w:val="0"/>
      <w:spacing w:before="240" w:after="240"/>
    </w:pPr>
    <w:rPr>
      <w:rFonts w:ascii="Arial" w:hAnsi="Arial" w:cs="Arial"/>
      <w:b/>
      <w:bCs/>
      <w:sz w:val="22"/>
      <w:szCs w:val="22"/>
    </w:rPr>
  </w:style>
  <w:style w:type="paragraph" w:customStyle="1" w:styleId="Address">
    <w:name w:val="Address"/>
    <w:next w:val="Normal"/>
    <w:pPr>
      <w:widowControl w:val="0"/>
      <w:tabs>
        <w:tab w:val="left" w:pos="2340"/>
        <w:tab w:val="left" w:pos="2970"/>
      </w:tabs>
      <w:autoSpaceDE w:val="0"/>
      <w:autoSpaceDN w:val="0"/>
      <w:adjustRightInd w:val="0"/>
      <w:ind w:left="1170"/>
    </w:pPr>
    <w:rPr>
      <w:sz w:val="18"/>
      <w:szCs w:val="18"/>
    </w:rPr>
  </w:style>
  <w:style w:type="paragraph" w:customStyle="1" w:styleId="Caution">
    <w:name w:val="Caution"/>
    <w:next w:val="Normal"/>
    <w:pPr>
      <w:widowControl w:val="0"/>
      <w:pBdr>
        <w:top w:val="single" w:sz="2" w:space="1" w:color="000000"/>
        <w:left w:val="single" w:sz="2" w:space="4" w:color="000000"/>
        <w:bottom w:val="single" w:sz="2" w:space="1" w:color="000000"/>
        <w:right w:val="single" w:sz="2" w:space="4" w:color="000000"/>
      </w:pBdr>
      <w:tabs>
        <w:tab w:val="left" w:pos="3960"/>
      </w:tabs>
      <w:autoSpaceDE w:val="0"/>
      <w:autoSpaceDN w:val="0"/>
      <w:adjustRightInd w:val="0"/>
      <w:spacing w:before="144" w:after="144"/>
      <w:ind w:left="1980" w:hanging="1260"/>
    </w:pPr>
  </w:style>
  <w:style w:type="paragraph" w:customStyle="1" w:styleId="ChapterTitleHidden">
    <w:name w:val="ChapterTitleHidden"/>
    <w:next w:val="Normal"/>
    <w:pPr>
      <w:widowControl w:val="0"/>
      <w:autoSpaceDE w:val="0"/>
      <w:autoSpaceDN w:val="0"/>
      <w:adjustRightInd w:val="0"/>
    </w:pPr>
    <w:rPr>
      <w:color w:val="FFFFFF"/>
      <w:sz w:val="6"/>
      <w:szCs w:val="6"/>
    </w:rPr>
  </w:style>
  <w:style w:type="paragraph" w:customStyle="1" w:styleId="Copyright">
    <w:name w:val="Copyright"/>
    <w:next w:val="Normal"/>
    <w:pPr>
      <w:keepLines/>
      <w:widowControl w:val="0"/>
      <w:pBdr>
        <w:top w:val="single" w:sz="2" w:space="1" w:color="000000"/>
        <w:left w:val="single" w:sz="2" w:space="4" w:color="000000"/>
        <w:bottom w:val="single" w:sz="2" w:space="1" w:color="000000"/>
        <w:right w:val="single" w:sz="2" w:space="4" w:color="000000"/>
      </w:pBdr>
      <w:tabs>
        <w:tab w:val="left" w:pos="2520"/>
      </w:tabs>
      <w:autoSpaceDE w:val="0"/>
      <w:autoSpaceDN w:val="0"/>
      <w:adjustRightInd w:val="0"/>
      <w:spacing w:before="144" w:after="144"/>
      <w:ind w:left="540"/>
    </w:pPr>
  </w:style>
  <w:style w:type="paragraph" w:customStyle="1" w:styleId="DTD">
    <w:name w:val="DTD"/>
    <w:next w:val="Normal"/>
    <w:pPr>
      <w:widowControl w:val="0"/>
      <w:tabs>
        <w:tab w:val="left" w:pos="1267"/>
        <w:tab w:val="left" w:pos="1814"/>
        <w:tab w:val="left" w:pos="2160"/>
        <w:tab w:val="left" w:pos="2361"/>
        <w:tab w:val="left" w:pos="2894"/>
        <w:tab w:val="left" w:pos="3441"/>
        <w:tab w:val="left" w:pos="3988"/>
        <w:tab w:val="left" w:pos="4536"/>
        <w:tab w:val="left" w:pos="5096"/>
        <w:tab w:val="left" w:pos="5630"/>
        <w:tab w:val="left" w:pos="6177"/>
        <w:tab w:val="left" w:pos="6724"/>
        <w:tab w:val="left" w:pos="7272"/>
        <w:tab w:val="left" w:pos="7819"/>
        <w:tab w:val="left" w:pos="8366"/>
        <w:tab w:val="left" w:pos="8913"/>
      </w:tabs>
      <w:autoSpaceDE w:val="0"/>
      <w:autoSpaceDN w:val="0"/>
      <w:adjustRightInd w:val="0"/>
      <w:spacing w:line="252" w:lineRule="auto"/>
      <w:ind w:left="720"/>
    </w:pPr>
    <w:rPr>
      <w:rFonts w:ascii="Courier New" w:hAnsi="Courier New" w:cs="Courier New"/>
      <w:color w:val="000000"/>
      <w:sz w:val="18"/>
      <w:szCs w:val="18"/>
    </w:rPr>
  </w:style>
  <w:style w:type="paragraph" w:customStyle="1" w:styleId="DTDFragment">
    <w:name w:val="DTDFragment"/>
    <w:next w:val="Normal"/>
    <w:pPr>
      <w:keepNext/>
      <w:keepLines/>
      <w:widowControl w:val="0"/>
      <w:tabs>
        <w:tab w:val="left" w:pos="2772"/>
        <w:tab w:val="left" w:pos="6732"/>
      </w:tabs>
      <w:autoSpaceDE w:val="0"/>
      <w:autoSpaceDN w:val="0"/>
      <w:adjustRightInd w:val="0"/>
      <w:spacing w:before="240" w:after="60"/>
      <w:ind w:left="972"/>
    </w:pPr>
    <w:rPr>
      <w:rFonts w:ascii="Courier New" w:hAnsi="Courier New" w:cs="Courier New"/>
      <w:sz w:val="16"/>
      <w:szCs w:val="16"/>
    </w:rPr>
  </w:style>
  <w:style w:type="paragraph" w:customStyle="1" w:styleId="Example">
    <w:name w:val="Example"/>
    <w:next w:val="Normal"/>
    <w:pPr>
      <w:widowControl w:val="0"/>
      <w:tabs>
        <w:tab w:val="left" w:pos="2808"/>
        <w:tab w:val="left" w:pos="3672"/>
      </w:tabs>
      <w:autoSpaceDE w:val="0"/>
      <w:autoSpaceDN w:val="0"/>
      <w:adjustRightInd w:val="0"/>
      <w:ind w:left="1836" w:hanging="864"/>
    </w:pPr>
    <w:rPr>
      <w:rFonts w:ascii="Courier New" w:hAnsi="Courier New" w:cs="Courier New"/>
      <w:sz w:val="16"/>
      <w:szCs w:val="16"/>
    </w:rPr>
  </w:style>
  <w:style w:type="paragraph" w:customStyle="1" w:styleId="ExampleBoxed">
    <w:name w:val="ExampleBoxed"/>
    <w:next w:val="Normal"/>
    <w:pPr>
      <w:keepNext/>
      <w:widowControl w:val="0"/>
      <w:pBdr>
        <w:top w:val="single" w:sz="2" w:space="1" w:color="000000"/>
        <w:left w:val="single" w:sz="2" w:space="4" w:color="000000"/>
        <w:bottom w:val="single" w:sz="2" w:space="1" w:color="000000"/>
        <w:right w:val="single" w:sz="2" w:space="4" w:color="000000"/>
      </w:pBdr>
      <w:tabs>
        <w:tab w:val="left" w:pos="2700"/>
        <w:tab w:val="left" w:pos="3096"/>
      </w:tabs>
      <w:autoSpaceDE w:val="0"/>
      <w:autoSpaceDN w:val="0"/>
      <w:adjustRightInd w:val="0"/>
      <w:ind w:left="1836" w:hanging="864"/>
    </w:pPr>
    <w:rPr>
      <w:rFonts w:ascii="Courier New" w:hAnsi="Courier New" w:cs="Courier New"/>
      <w:sz w:val="16"/>
      <w:szCs w:val="16"/>
    </w:rPr>
  </w:style>
  <w:style w:type="paragraph" w:customStyle="1" w:styleId="ExampleEnd">
    <w:name w:val="Example_End"/>
    <w:next w:val="Normal"/>
    <w:pPr>
      <w:keepNext/>
      <w:widowControl w:val="0"/>
      <w:pBdr>
        <w:bottom w:val="single" w:sz="2" w:space="2" w:color="000000"/>
      </w:pBdr>
      <w:autoSpaceDE w:val="0"/>
      <w:autoSpaceDN w:val="0"/>
      <w:adjustRightInd w:val="0"/>
      <w:ind w:left="360"/>
    </w:pPr>
    <w:rPr>
      <w:b/>
      <w:bCs/>
      <w:color w:val="0000FF"/>
      <w:sz w:val="12"/>
      <w:szCs w:val="12"/>
    </w:rPr>
  </w:style>
  <w:style w:type="paragraph" w:customStyle="1" w:styleId="ExampleEndTopLine">
    <w:name w:val="Example_EndTopLine"/>
    <w:next w:val="Normal"/>
    <w:pPr>
      <w:keepNext/>
      <w:widowControl w:val="0"/>
      <w:pBdr>
        <w:top w:val="single" w:sz="2" w:space="2" w:color="000000"/>
      </w:pBdr>
      <w:autoSpaceDE w:val="0"/>
      <w:autoSpaceDN w:val="0"/>
      <w:adjustRightInd w:val="0"/>
      <w:ind w:left="360"/>
    </w:pPr>
    <w:rPr>
      <w:b/>
      <w:bCs/>
      <w:color w:val="0000FF"/>
      <w:sz w:val="12"/>
      <w:szCs w:val="12"/>
    </w:rPr>
  </w:style>
  <w:style w:type="paragraph" w:customStyle="1" w:styleId="ExampleFormText">
    <w:name w:val="ExampleFormText"/>
    <w:next w:val="Normal"/>
    <w:pPr>
      <w:keepNext/>
      <w:widowControl w:val="0"/>
      <w:tabs>
        <w:tab w:val="left" w:pos="2700"/>
        <w:tab w:val="left" w:pos="3096"/>
      </w:tabs>
      <w:autoSpaceDE w:val="0"/>
      <w:autoSpaceDN w:val="0"/>
      <w:adjustRightInd w:val="0"/>
      <w:spacing w:line="268" w:lineRule="auto"/>
      <w:ind w:left="1836" w:hanging="864"/>
    </w:pPr>
    <w:rPr>
      <w:rFonts w:ascii="Courier New" w:hAnsi="Courier New" w:cs="Courier New"/>
      <w:sz w:val="16"/>
      <w:szCs w:val="16"/>
    </w:rPr>
  </w:style>
  <w:style w:type="paragraph" w:customStyle="1" w:styleId="Example-InTable">
    <w:name w:val="Example - In Table"/>
    <w:next w:val="Normal"/>
    <w:pPr>
      <w:keepLines/>
      <w:widowControl w:val="0"/>
      <w:tabs>
        <w:tab w:val="left" w:pos="972"/>
        <w:tab w:val="left" w:pos="1836"/>
      </w:tabs>
      <w:autoSpaceDE w:val="0"/>
      <w:autoSpaceDN w:val="0"/>
      <w:adjustRightInd w:val="0"/>
      <w:ind w:right="720"/>
    </w:pPr>
    <w:rPr>
      <w:rFonts w:ascii="Courier New" w:hAnsi="Courier New" w:cs="Courier New"/>
      <w:color w:val="202020"/>
      <w:sz w:val="16"/>
      <w:szCs w:val="16"/>
    </w:rPr>
  </w:style>
  <w:style w:type="paragraph" w:customStyle="1" w:styleId="ExampleLabel">
    <w:name w:val="Example_Label"/>
    <w:next w:val="Normal"/>
    <w:pPr>
      <w:keepNext/>
      <w:widowControl w:val="0"/>
      <w:pBdr>
        <w:top w:val="single" w:sz="2" w:space="2" w:color="000000"/>
      </w:pBdr>
      <w:autoSpaceDE w:val="0"/>
      <w:autoSpaceDN w:val="0"/>
      <w:adjustRightInd w:val="0"/>
      <w:spacing w:before="177"/>
      <w:ind w:left="360"/>
    </w:pPr>
    <w:rPr>
      <w:b/>
      <w:bCs/>
    </w:rPr>
  </w:style>
  <w:style w:type="paragraph" w:customStyle="1" w:styleId="ExampleLabeledandIndented">
    <w:name w:val="ExampleLabeledandIndented"/>
    <w:next w:val="Normal"/>
    <w:pPr>
      <w:widowControl w:val="0"/>
      <w:tabs>
        <w:tab w:val="left" w:pos="3240"/>
      </w:tabs>
      <w:autoSpaceDE w:val="0"/>
      <w:autoSpaceDN w:val="0"/>
      <w:adjustRightInd w:val="0"/>
      <w:spacing w:after="240"/>
      <w:ind w:left="2160" w:hanging="1080"/>
    </w:pPr>
    <w:rPr>
      <w:sz w:val="18"/>
      <w:szCs w:val="18"/>
    </w:rPr>
  </w:style>
  <w:style w:type="paragraph" w:customStyle="1" w:styleId="ExampleLabelIndented">
    <w:name w:val="Example_Label_Indented"/>
    <w:next w:val="Normal"/>
    <w:pPr>
      <w:keepNext/>
      <w:widowControl w:val="0"/>
      <w:pBdr>
        <w:top w:val="single" w:sz="2" w:space="2" w:color="000000"/>
      </w:pBdr>
      <w:autoSpaceDE w:val="0"/>
      <w:autoSpaceDN w:val="0"/>
      <w:adjustRightInd w:val="0"/>
      <w:spacing w:before="177"/>
      <w:ind w:left="720"/>
    </w:pPr>
    <w:rPr>
      <w:b/>
      <w:bCs/>
    </w:rPr>
  </w:style>
  <w:style w:type="paragraph" w:customStyle="1" w:styleId="Example-NotHanging">
    <w:name w:val="Example - Not Hanging"/>
    <w:next w:val="Normal"/>
    <w:pPr>
      <w:widowControl w:val="0"/>
      <w:tabs>
        <w:tab w:val="left" w:pos="1836"/>
        <w:tab w:val="left" w:pos="2700"/>
      </w:tabs>
      <w:autoSpaceDE w:val="0"/>
      <w:autoSpaceDN w:val="0"/>
      <w:adjustRightInd w:val="0"/>
      <w:ind w:left="864"/>
    </w:pPr>
    <w:rPr>
      <w:rFonts w:ascii="Courier New" w:hAnsi="Courier New" w:cs="Courier New"/>
      <w:color w:val="202020"/>
      <w:sz w:val="16"/>
      <w:szCs w:val="16"/>
    </w:rPr>
  </w:style>
  <w:style w:type="paragraph" w:customStyle="1" w:styleId="ExampleXML">
    <w:name w:val="ExampleXML"/>
    <w:next w:val="Normal"/>
    <w:pPr>
      <w:widowControl w:val="0"/>
      <w:tabs>
        <w:tab w:val="left" w:pos="2808"/>
        <w:tab w:val="left" w:pos="3672"/>
      </w:tabs>
      <w:autoSpaceDE w:val="0"/>
      <w:autoSpaceDN w:val="0"/>
      <w:adjustRightInd w:val="0"/>
      <w:ind w:left="1836" w:hanging="864"/>
    </w:pPr>
    <w:rPr>
      <w:rFonts w:ascii="Courier New" w:hAnsi="Courier New" w:cs="Courier New"/>
      <w:sz w:val="16"/>
      <w:szCs w:val="16"/>
    </w:rPr>
  </w:style>
  <w:style w:type="paragraph" w:customStyle="1" w:styleId="FootnoteIndented">
    <w:name w:val="Footnote Indented"/>
    <w:next w:val="Normal"/>
    <w:pPr>
      <w:widowControl w:val="0"/>
      <w:tabs>
        <w:tab w:val="left" w:pos="1440"/>
        <w:tab w:val="left" w:pos="1800"/>
      </w:tabs>
      <w:autoSpaceDE w:val="0"/>
      <w:autoSpaceDN w:val="0"/>
      <w:adjustRightInd w:val="0"/>
      <w:spacing w:after="240"/>
      <w:ind w:left="720" w:right="360" w:hanging="271"/>
      <w:jc w:val="both"/>
    </w:pPr>
    <w:rPr>
      <w:sz w:val="18"/>
      <w:szCs w:val="18"/>
    </w:rPr>
  </w:style>
  <w:style w:type="paragraph" w:customStyle="1" w:styleId="GraphicIns">
    <w:name w:val="GraphicIns"/>
    <w:next w:val="Normal"/>
    <w:pPr>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Illustration">
    <w:name w:val="Illustration"/>
    <w:basedOn w:val="Caption"/>
    <w:next w:val="Normal"/>
    <w:pPr>
      <w:keepNext/>
      <w:keepLines/>
      <w:spacing w:before="240" w:after="240"/>
    </w:pPr>
    <w:rPr>
      <w:sz w:val="22"/>
      <w:szCs w:val="22"/>
    </w:rPr>
  </w:style>
  <w:style w:type="paragraph" w:customStyle="1" w:styleId="IndexList">
    <w:name w:val="IndexList"/>
    <w:next w:val="Normal"/>
    <w:pPr>
      <w:widowControl w:val="0"/>
      <w:tabs>
        <w:tab w:val="left" w:pos="2160"/>
        <w:tab w:val="left" w:pos="7200"/>
        <w:tab w:val="left" w:pos="10080"/>
      </w:tabs>
      <w:autoSpaceDE w:val="0"/>
      <w:autoSpaceDN w:val="0"/>
      <w:adjustRightInd w:val="0"/>
      <w:ind w:left="1080" w:hanging="360"/>
    </w:pPr>
    <w:rPr>
      <w:sz w:val="18"/>
      <w:szCs w:val="18"/>
    </w:rPr>
  </w:style>
  <w:style w:type="paragraph" w:customStyle="1" w:styleId="LB1-ListBullet1">
    <w:name w:val="LB1 - List Bullet 1"/>
    <w:next w:val="Normal"/>
    <w:pPr>
      <w:widowControl w:val="0"/>
      <w:tabs>
        <w:tab w:val="left" w:pos="2160"/>
      </w:tabs>
      <w:autoSpaceDE w:val="0"/>
      <w:autoSpaceDN w:val="0"/>
      <w:adjustRightInd w:val="0"/>
      <w:spacing w:after="180"/>
      <w:ind w:left="1080" w:hanging="360"/>
    </w:pPr>
  </w:style>
  <w:style w:type="paragraph" w:customStyle="1" w:styleId="LB2-ListBullet2">
    <w:name w:val="LB2 - List Bullet 2"/>
    <w:next w:val="Normal"/>
    <w:pPr>
      <w:widowControl w:val="0"/>
      <w:tabs>
        <w:tab w:val="left" w:pos="2880"/>
      </w:tabs>
      <w:autoSpaceDE w:val="0"/>
      <w:autoSpaceDN w:val="0"/>
      <w:adjustRightInd w:val="0"/>
      <w:spacing w:after="180"/>
      <w:ind w:left="1440" w:hanging="360"/>
    </w:pPr>
  </w:style>
  <w:style w:type="paragraph" w:customStyle="1" w:styleId="LB3-ListBullet3">
    <w:name w:val="LB3 - List Bullet 3"/>
    <w:next w:val="Normal"/>
    <w:pPr>
      <w:widowControl w:val="0"/>
      <w:tabs>
        <w:tab w:val="left" w:pos="3600"/>
      </w:tabs>
      <w:autoSpaceDE w:val="0"/>
      <w:autoSpaceDN w:val="0"/>
      <w:adjustRightInd w:val="0"/>
      <w:spacing w:after="180"/>
      <w:ind w:left="1800" w:hanging="360"/>
    </w:pPr>
  </w:style>
  <w:style w:type="paragraph" w:customStyle="1" w:styleId="LB4-ListBullet4">
    <w:name w:val="LB4 - List Bullet 4"/>
    <w:next w:val="Normal"/>
    <w:pPr>
      <w:widowControl w:val="0"/>
      <w:tabs>
        <w:tab w:val="left" w:pos="4320"/>
      </w:tabs>
      <w:autoSpaceDE w:val="0"/>
      <w:autoSpaceDN w:val="0"/>
      <w:adjustRightInd w:val="0"/>
      <w:spacing w:after="180"/>
      <w:ind w:left="2160" w:hanging="360"/>
    </w:pPr>
  </w:style>
  <w:style w:type="paragraph" w:customStyle="1" w:styleId="LB5-ListBullet5">
    <w:name w:val="LB5 - List Bullet 5"/>
    <w:next w:val="Normal"/>
    <w:pPr>
      <w:widowControl w:val="0"/>
      <w:tabs>
        <w:tab w:val="left" w:pos="5040"/>
      </w:tabs>
      <w:autoSpaceDE w:val="0"/>
      <w:autoSpaceDN w:val="0"/>
      <w:adjustRightInd w:val="0"/>
      <w:spacing w:after="180"/>
      <w:ind w:left="2520" w:hanging="360"/>
    </w:pPr>
  </w:style>
  <w:style w:type="paragraph" w:customStyle="1" w:styleId="LB6-ListBullet6">
    <w:name w:val="LB6 - List Bullet 6"/>
    <w:next w:val="Normal"/>
    <w:pPr>
      <w:widowControl w:val="0"/>
      <w:tabs>
        <w:tab w:val="left" w:pos="5760"/>
      </w:tabs>
      <w:autoSpaceDE w:val="0"/>
      <w:autoSpaceDN w:val="0"/>
      <w:adjustRightInd w:val="0"/>
      <w:spacing w:after="180"/>
      <w:ind w:left="2880" w:hanging="360"/>
    </w:pPr>
  </w:style>
  <w:style w:type="paragraph" w:customStyle="1" w:styleId="LB7-ListBullet7">
    <w:name w:val="LB7 - List Bullet 7"/>
    <w:next w:val="Normal"/>
    <w:pPr>
      <w:widowControl w:val="0"/>
      <w:tabs>
        <w:tab w:val="left" w:pos="6480"/>
      </w:tabs>
      <w:autoSpaceDE w:val="0"/>
      <w:autoSpaceDN w:val="0"/>
      <w:adjustRightInd w:val="0"/>
      <w:spacing w:after="180"/>
      <w:ind w:left="3240" w:hanging="360"/>
    </w:pPr>
  </w:style>
  <w:style w:type="paragraph" w:customStyle="1" w:styleId="LC1-ListContinue1">
    <w:name w:val="LC1 - List Continue 1"/>
    <w:next w:val="Normal"/>
    <w:pPr>
      <w:widowControl w:val="0"/>
      <w:autoSpaceDE w:val="0"/>
      <w:autoSpaceDN w:val="0"/>
      <w:adjustRightInd w:val="0"/>
      <w:spacing w:after="180"/>
      <w:ind w:left="1080"/>
    </w:pPr>
  </w:style>
  <w:style w:type="paragraph" w:customStyle="1" w:styleId="LC2-ListContinue2">
    <w:name w:val="LC2 - List Continue 2"/>
    <w:next w:val="Normal"/>
    <w:pPr>
      <w:widowControl w:val="0"/>
      <w:autoSpaceDE w:val="0"/>
      <w:autoSpaceDN w:val="0"/>
      <w:adjustRightInd w:val="0"/>
      <w:spacing w:after="180"/>
      <w:ind w:left="1440"/>
    </w:pPr>
  </w:style>
  <w:style w:type="paragraph" w:customStyle="1" w:styleId="LC3-ListContinue3">
    <w:name w:val="LC3 - List Continue 3"/>
    <w:next w:val="Normal"/>
    <w:pPr>
      <w:widowControl w:val="0"/>
      <w:autoSpaceDE w:val="0"/>
      <w:autoSpaceDN w:val="0"/>
      <w:adjustRightInd w:val="0"/>
      <w:spacing w:after="180"/>
      <w:ind w:left="1800"/>
    </w:pPr>
  </w:style>
  <w:style w:type="paragraph" w:customStyle="1" w:styleId="LC4-ListContinue4">
    <w:name w:val="LC4 - List Continue 4"/>
    <w:next w:val="Normal"/>
    <w:pPr>
      <w:widowControl w:val="0"/>
      <w:autoSpaceDE w:val="0"/>
      <w:autoSpaceDN w:val="0"/>
      <w:adjustRightInd w:val="0"/>
      <w:spacing w:after="180"/>
      <w:ind w:left="2160"/>
    </w:pPr>
  </w:style>
  <w:style w:type="paragraph" w:customStyle="1" w:styleId="LC5-ListContinue5">
    <w:name w:val="LC5 - List Continue 5"/>
    <w:next w:val="Normal"/>
    <w:pPr>
      <w:widowControl w:val="0"/>
      <w:autoSpaceDE w:val="0"/>
      <w:autoSpaceDN w:val="0"/>
      <w:adjustRightInd w:val="0"/>
      <w:spacing w:after="180"/>
      <w:ind w:left="2880"/>
    </w:pPr>
  </w:style>
  <w:style w:type="paragraph" w:customStyle="1" w:styleId="LC6-ListContinue6">
    <w:name w:val="LC6 - List Continue 6"/>
    <w:next w:val="Normal"/>
    <w:pPr>
      <w:widowControl w:val="0"/>
      <w:autoSpaceDE w:val="0"/>
      <w:autoSpaceDN w:val="0"/>
      <w:adjustRightInd w:val="0"/>
      <w:spacing w:after="180"/>
      <w:ind w:left="3240"/>
    </w:pPr>
  </w:style>
  <w:style w:type="paragraph" w:customStyle="1" w:styleId="LC7-ListContinue7">
    <w:name w:val="LC7 - List Continue 7"/>
    <w:next w:val="Normal"/>
    <w:pPr>
      <w:widowControl w:val="0"/>
      <w:autoSpaceDE w:val="0"/>
      <w:autoSpaceDN w:val="0"/>
      <w:adjustRightInd w:val="0"/>
      <w:spacing w:after="180"/>
      <w:ind w:left="3600"/>
    </w:pPr>
  </w:style>
  <w:style w:type="paragraph" w:customStyle="1" w:styleId="LegendText">
    <w:name w:val="LegendText"/>
    <w:next w:val="Normal"/>
    <w:pPr>
      <w:widowControl w:val="0"/>
      <w:tabs>
        <w:tab w:val="left" w:pos="4320"/>
      </w:tabs>
      <w:autoSpaceDE w:val="0"/>
      <w:autoSpaceDN w:val="0"/>
      <w:adjustRightInd w:val="0"/>
      <w:spacing w:after="95"/>
      <w:ind w:left="2880" w:hanging="1080"/>
    </w:pPr>
    <w:rPr>
      <w:i/>
      <w:iCs/>
      <w:sz w:val="16"/>
      <w:szCs w:val="16"/>
    </w:rPr>
  </w:style>
  <w:style w:type="paragraph" w:customStyle="1" w:styleId="LegendTextNote">
    <w:name w:val="LegendTextNote"/>
    <w:next w:val="Normal"/>
    <w:pPr>
      <w:widowControl w:val="0"/>
      <w:pBdr>
        <w:top w:val="single" w:sz="2" w:space="2" w:color="000000"/>
        <w:left w:val="single" w:sz="2" w:space="2" w:color="000000"/>
        <w:bottom w:val="single" w:sz="2" w:space="2" w:color="000000"/>
        <w:right w:val="single" w:sz="2" w:space="2" w:color="000000"/>
      </w:pBdr>
      <w:tabs>
        <w:tab w:val="left" w:pos="2160"/>
      </w:tabs>
      <w:autoSpaceDE w:val="0"/>
      <w:autoSpaceDN w:val="0"/>
      <w:adjustRightInd w:val="0"/>
      <w:spacing w:after="180"/>
      <w:ind w:left="720" w:right="1440"/>
    </w:pPr>
    <w:rPr>
      <w:i/>
      <w:iCs/>
      <w:sz w:val="16"/>
      <w:szCs w:val="16"/>
    </w:rPr>
  </w:style>
  <w:style w:type="paragraph" w:customStyle="1" w:styleId="LN1-ListNumbered1">
    <w:name w:val="LN1 - List Numbered 1"/>
    <w:next w:val="Normal"/>
    <w:pPr>
      <w:widowControl w:val="0"/>
      <w:tabs>
        <w:tab w:val="left" w:pos="2160"/>
      </w:tabs>
      <w:autoSpaceDE w:val="0"/>
      <w:autoSpaceDN w:val="0"/>
      <w:adjustRightInd w:val="0"/>
      <w:spacing w:after="180"/>
      <w:ind w:left="1080" w:hanging="360"/>
    </w:pPr>
  </w:style>
  <w:style w:type="paragraph" w:customStyle="1" w:styleId="LN2-ListNumbered2">
    <w:name w:val="LN2 - List Numbered 2"/>
    <w:next w:val="Normal"/>
    <w:pPr>
      <w:widowControl w:val="0"/>
      <w:tabs>
        <w:tab w:val="left" w:pos="2880"/>
      </w:tabs>
      <w:autoSpaceDE w:val="0"/>
      <w:autoSpaceDN w:val="0"/>
      <w:adjustRightInd w:val="0"/>
      <w:spacing w:after="180"/>
      <w:ind w:left="1440" w:hanging="360"/>
    </w:pPr>
  </w:style>
  <w:style w:type="paragraph" w:customStyle="1" w:styleId="LN3-ListNumbered3">
    <w:name w:val="LN3 - List Numbered 3"/>
    <w:next w:val="Normal"/>
    <w:pPr>
      <w:widowControl w:val="0"/>
      <w:tabs>
        <w:tab w:val="left" w:pos="3600"/>
      </w:tabs>
      <w:autoSpaceDE w:val="0"/>
      <w:autoSpaceDN w:val="0"/>
      <w:adjustRightInd w:val="0"/>
      <w:spacing w:after="180"/>
      <w:ind w:left="1800" w:hanging="360"/>
    </w:pPr>
  </w:style>
  <w:style w:type="paragraph" w:customStyle="1" w:styleId="LN4-ListNumbered4">
    <w:name w:val="LN4 - List Numbered 4"/>
    <w:next w:val="Normal"/>
    <w:pPr>
      <w:widowControl w:val="0"/>
      <w:tabs>
        <w:tab w:val="left" w:pos="4320"/>
      </w:tabs>
      <w:autoSpaceDE w:val="0"/>
      <w:autoSpaceDN w:val="0"/>
      <w:adjustRightInd w:val="0"/>
      <w:spacing w:after="180"/>
      <w:ind w:left="2160" w:hanging="360"/>
    </w:pPr>
  </w:style>
  <w:style w:type="paragraph" w:customStyle="1" w:styleId="LN5-ListNumbered5">
    <w:name w:val="LN5 - List Numbered 5"/>
    <w:next w:val="Normal"/>
    <w:pPr>
      <w:widowControl w:val="0"/>
      <w:tabs>
        <w:tab w:val="left" w:pos="5040"/>
      </w:tabs>
      <w:autoSpaceDE w:val="0"/>
      <w:autoSpaceDN w:val="0"/>
      <w:adjustRightInd w:val="0"/>
      <w:spacing w:after="180"/>
      <w:ind w:left="2520" w:hanging="360"/>
    </w:pPr>
  </w:style>
  <w:style w:type="paragraph" w:customStyle="1" w:styleId="LN6-ListNumbered6">
    <w:name w:val="LN6 - List Numbered 6"/>
    <w:next w:val="Normal"/>
    <w:pPr>
      <w:widowControl w:val="0"/>
      <w:tabs>
        <w:tab w:val="left" w:pos="5760"/>
      </w:tabs>
      <w:autoSpaceDE w:val="0"/>
      <w:autoSpaceDN w:val="0"/>
      <w:adjustRightInd w:val="0"/>
      <w:spacing w:after="180"/>
      <w:ind w:left="2880" w:hanging="360"/>
    </w:pPr>
  </w:style>
  <w:style w:type="paragraph" w:customStyle="1" w:styleId="LN7-ListNumbered7">
    <w:name w:val="LN7 - List Numbered 7"/>
    <w:next w:val="Normal"/>
    <w:pPr>
      <w:widowControl w:val="0"/>
      <w:tabs>
        <w:tab w:val="left" w:pos="6480"/>
      </w:tabs>
      <w:autoSpaceDE w:val="0"/>
      <w:autoSpaceDN w:val="0"/>
      <w:adjustRightInd w:val="0"/>
      <w:spacing w:after="180"/>
      <w:ind w:left="3240" w:hanging="360"/>
    </w:pPr>
  </w:style>
  <w:style w:type="paragraph" w:customStyle="1" w:styleId="LU1-ListUnnumbered1">
    <w:name w:val="LU1 - List Unnumbered 1"/>
    <w:next w:val="Normal"/>
    <w:pPr>
      <w:widowControl w:val="0"/>
      <w:tabs>
        <w:tab w:val="left" w:pos="2160"/>
      </w:tabs>
      <w:autoSpaceDE w:val="0"/>
      <w:autoSpaceDN w:val="0"/>
      <w:adjustRightInd w:val="0"/>
      <w:spacing w:after="180"/>
      <w:ind w:left="1080" w:hanging="360"/>
    </w:pPr>
  </w:style>
  <w:style w:type="paragraph" w:customStyle="1" w:styleId="LU2-ListUnnumbered2">
    <w:name w:val="LU2 - List Unnumbered 2"/>
    <w:next w:val="Normal"/>
    <w:pPr>
      <w:widowControl w:val="0"/>
      <w:tabs>
        <w:tab w:val="left" w:pos="2880"/>
      </w:tabs>
      <w:autoSpaceDE w:val="0"/>
      <w:autoSpaceDN w:val="0"/>
      <w:adjustRightInd w:val="0"/>
      <w:spacing w:after="180"/>
      <w:ind w:left="1440" w:hanging="360"/>
    </w:pPr>
  </w:style>
  <w:style w:type="paragraph" w:customStyle="1" w:styleId="LU3-ListUnnumbered3">
    <w:name w:val="LU3 - List Unnumbered 3"/>
    <w:next w:val="Normal"/>
    <w:pPr>
      <w:widowControl w:val="0"/>
      <w:tabs>
        <w:tab w:val="left" w:pos="3600"/>
      </w:tabs>
      <w:autoSpaceDE w:val="0"/>
      <w:autoSpaceDN w:val="0"/>
      <w:adjustRightInd w:val="0"/>
      <w:spacing w:after="180"/>
      <w:ind w:left="1800" w:hanging="360"/>
    </w:pPr>
  </w:style>
  <w:style w:type="paragraph" w:customStyle="1" w:styleId="LU4-ListUnnumbered4">
    <w:name w:val="LU4 - List Unnumbered 4"/>
    <w:next w:val="Normal"/>
    <w:pPr>
      <w:widowControl w:val="0"/>
      <w:tabs>
        <w:tab w:val="left" w:pos="4320"/>
      </w:tabs>
      <w:autoSpaceDE w:val="0"/>
      <w:autoSpaceDN w:val="0"/>
      <w:adjustRightInd w:val="0"/>
      <w:spacing w:after="180"/>
      <w:ind w:left="2160" w:hanging="360"/>
    </w:pPr>
  </w:style>
  <w:style w:type="paragraph" w:customStyle="1" w:styleId="LU5-ListUnnumbered5">
    <w:name w:val="LU5 - List Unnumbered 5"/>
    <w:next w:val="Normal"/>
    <w:pPr>
      <w:widowControl w:val="0"/>
      <w:tabs>
        <w:tab w:val="left" w:pos="5040"/>
      </w:tabs>
      <w:autoSpaceDE w:val="0"/>
      <w:autoSpaceDN w:val="0"/>
      <w:adjustRightInd w:val="0"/>
      <w:spacing w:after="180"/>
      <w:ind w:left="2520" w:hanging="360"/>
    </w:pPr>
  </w:style>
  <w:style w:type="paragraph" w:customStyle="1" w:styleId="LU6-ListUnnumbered6">
    <w:name w:val="LU6 - List Unnumbered 6"/>
    <w:next w:val="Normal"/>
    <w:pPr>
      <w:widowControl w:val="0"/>
      <w:tabs>
        <w:tab w:val="left" w:pos="5760"/>
      </w:tabs>
      <w:autoSpaceDE w:val="0"/>
      <w:autoSpaceDN w:val="0"/>
      <w:adjustRightInd w:val="0"/>
      <w:spacing w:after="180"/>
      <w:ind w:left="2880" w:hanging="360"/>
    </w:pPr>
  </w:style>
  <w:style w:type="paragraph" w:customStyle="1" w:styleId="LU7-ListUnnumbered7">
    <w:name w:val="LU7 - List Unnumbered 7"/>
    <w:next w:val="Normal"/>
    <w:pPr>
      <w:widowControl w:val="0"/>
      <w:tabs>
        <w:tab w:val="left" w:pos="6480"/>
      </w:tabs>
      <w:autoSpaceDE w:val="0"/>
      <w:autoSpaceDN w:val="0"/>
      <w:adjustRightInd w:val="0"/>
      <w:spacing w:after="180"/>
      <w:ind w:left="3240" w:hanging="360"/>
    </w:pPr>
  </w:style>
  <w:style w:type="paragraph" w:customStyle="1" w:styleId="Menu">
    <w:name w:val="Menu"/>
    <w:next w:val="Normal"/>
    <w:pPr>
      <w:widowControl w:val="0"/>
      <w:autoSpaceDE w:val="0"/>
      <w:autoSpaceDN w:val="0"/>
      <w:adjustRightInd w:val="0"/>
      <w:spacing w:before="60" w:after="60"/>
      <w:ind w:left="1080" w:hanging="360"/>
    </w:pPr>
    <w:rPr>
      <w:color w:val="800080"/>
    </w:rPr>
  </w:style>
  <w:style w:type="paragraph" w:customStyle="1" w:styleId="MenuItem">
    <w:name w:val="MenuItem"/>
    <w:next w:val="Normal"/>
    <w:pPr>
      <w:widowControl w:val="0"/>
      <w:autoSpaceDE w:val="0"/>
      <w:autoSpaceDN w:val="0"/>
      <w:adjustRightInd w:val="0"/>
      <w:spacing w:before="60" w:after="60"/>
      <w:ind w:left="1080" w:hanging="360"/>
    </w:pPr>
    <w:rPr>
      <w:color w:val="808080"/>
    </w:rPr>
  </w:style>
  <w:style w:type="paragraph" w:customStyle="1" w:styleId="MenuItemPr">
    <w:name w:val="MenuItemPr"/>
    <w:next w:val="Normal"/>
    <w:pPr>
      <w:widowControl w:val="0"/>
      <w:autoSpaceDE w:val="0"/>
      <w:autoSpaceDN w:val="0"/>
      <w:adjustRightInd w:val="0"/>
      <w:spacing w:before="60" w:after="60"/>
      <w:ind w:left="1080" w:hanging="360"/>
    </w:pPr>
    <w:rPr>
      <w:color w:val="000000"/>
    </w:rPr>
  </w:style>
  <w:style w:type="paragraph" w:customStyle="1" w:styleId="Note">
    <w:name w:val="Note"/>
    <w:next w:val="Normal"/>
    <w:pPr>
      <w:widowControl w:val="0"/>
      <w:pBdr>
        <w:top w:val="single" w:sz="2" w:space="1" w:color="000000"/>
        <w:left w:val="single" w:sz="2" w:space="4" w:color="000000"/>
        <w:bottom w:val="single" w:sz="2" w:space="1" w:color="000000"/>
        <w:right w:val="single" w:sz="2" w:space="4" w:color="000000"/>
      </w:pBdr>
      <w:tabs>
        <w:tab w:val="left" w:pos="3960"/>
      </w:tabs>
      <w:autoSpaceDE w:val="0"/>
      <w:autoSpaceDN w:val="0"/>
      <w:adjustRightInd w:val="0"/>
      <w:spacing w:before="144" w:after="144"/>
      <w:ind w:left="1980" w:hanging="1260"/>
    </w:pPr>
  </w:style>
  <w:style w:type="paragraph" w:customStyle="1" w:styleId="Note-NotBoxed">
    <w:name w:val="Note - Not Boxed"/>
    <w:next w:val="Normal"/>
    <w:pPr>
      <w:widowControl w:val="0"/>
      <w:tabs>
        <w:tab w:val="left" w:pos="3960"/>
      </w:tabs>
      <w:autoSpaceDE w:val="0"/>
      <w:autoSpaceDN w:val="0"/>
      <w:adjustRightInd w:val="0"/>
      <w:spacing w:before="144" w:after="144"/>
      <w:ind w:left="1980" w:right="360" w:hanging="1260"/>
    </w:pPr>
  </w:style>
  <w:style w:type="paragraph" w:customStyle="1" w:styleId="Para">
    <w:name w:val="Para"/>
    <w:next w:val="Normal"/>
    <w:pPr>
      <w:widowControl w:val="0"/>
      <w:autoSpaceDE w:val="0"/>
      <w:autoSpaceDN w:val="0"/>
      <w:adjustRightInd w:val="0"/>
      <w:spacing w:before="144" w:after="144"/>
      <w:ind w:left="360"/>
    </w:pPr>
  </w:style>
  <w:style w:type="paragraph" w:customStyle="1" w:styleId="Parabiblio">
    <w:name w:val="Parabiblio"/>
    <w:next w:val="Normal"/>
    <w:pPr>
      <w:widowControl w:val="0"/>
      <w:tabs>
        <w:tab w:val="left" w:pos="5760"/>
      </w:tabs>
      <w:autoSpaceDE w:val="0"/>
      <w:autoSpaceDN w:val="0"/>
      <w:adjustRightInd w:val="0"/>
      <w:spacing w:before="144" w:after="144"/>
      <w:ind w:left="2880" w:hanging="2520"/>
    </w:pPr>
  </w:style>
  <w:style w:type="paragraph" w:customStyle="1" w:styleId="ParabiblioExtraIndent">
    <w:name w:val="ParabiblioExtraIndent"/>
    <w:next w:val="Normal"/>
    <w:pPr>
      <w:widowControl w:val="0"/>
      <w:tabs>
        <w:tab w:val="left" w:pos="7920"/>
      </w:tabs>
      <w:autoSpaceDE w:val="0"/>
      <w:autoSpaceDN w:val="0"/>
      <w:adjustRightInd w:val="0"/>
      <w:spacing w:before="144" w:after="144"/>
      <w:ind w:left="3960" w:hanging="3600"/>
    </w:pPr>
  </w:style>
  <w:style w:type="paragraph" w:customStyle="1" w:styleId="ParabiblioSubentry">
    <w:name w:val="ParabiblioSubentry"/>
    <w:next w:val="Normal"/>
    <w:pPr>
      <w:widowControl w:val="0"/>
      <w:tabs>
        <w:tab w:val="left" w:pos="7200"/>
      </w:tabs>
      <w:autoSpaceDE w:val="0"/>
      <w:autoSpaceDN w:val="0"/>
      <w:adjustRightInd w:val="0"/>
      <w:spacing w:before="144" w:after="144"/>
      <w:ind w:left="3600" w:hanging="2520"/>
    </w:pPr>
  </w:style>
  <w:style w:type="paragraph" w:customStyle="1" w:styleId="ParabiblioSubentry2">
    <w:name w:val="ParabiblioSubentry2"/>
    <w:next w:val="Normal"/>
    <w:pPr>
      <w:widowControl w:val="0"/>
      <w:tabs>
        <w:tab w:val="left" w:pos="7200"/>
      </w:tabs>
      <w:autoSpaceDE w:val="0"/>
      <w:autoSpaceDN w:val="0"/>
      <w:adjustRightInd w:val="0"/>
      <w:spacing w:before="144" w:after="144"/>
      <w:ind w:left="3600" w:hanging="1800"/>
    </w:pPr>
  </w:style>
  <w:style w:type="paragraph" w:customStyle="1" w:styleId="ParaBoxBoldCentered">
    <w:name w:val="ParaBoxBoldCentered"/>
    <w:next w:val="Normal"/>
    <w:pPr>
      <w:widowControl w:val="0"/>
      <w:pBdr>
        <w:top w:val="single" w:sz="2" w:space="1" w:color="000000"/>
        <w:left w:val="single" w:sz="2" w:space="4" w:color="000000"/>
        <w:bottom w:val="single" w:sz="2" w:space="1" w:color="000000"/>
        <w:right w:val="single" w:sz="2" w:space="4" w:color="000000"/>
      </w:pBdr>
      <w:tabs>
        <w:tab w:val="left" w:pos="3600"/>
      </w:tabs>
      <w:autoSpaceDE w:val="0"/>
      <w:autoSpaceDN w:val="0"/>
      <w:adjustRightInd w:val="0"/>
      <w:spacing w:before="144" w:after="144"/>
      <w:ind w:left="1800" w:hanging="1440"/>
      <w:jc w:val="center"/>
    </w:pPr>
    <w:rPr>
      <w:b/>
      <w:bCs/>
    </w:rPr>
  </w:style>
  <w:style w:type="paragraph" w:customStyle="1" w:styleId="ParaBoxCentered">
    <w:name w:val="ParaBoxCentered"/>
    <w:next w:val="Normal"/>
    <w:pPr>
      <w:widowControl w:val="0"/>
      <w:pBdr>
        <w:top w:val="single" w:sz="2" w:space="1" w:color="000000"/>
        <w:left w:val="single" w:sz="2" w:space="4" w:color="000000"/>
        <w:bottom w:val="single" w:sz="2" w:space="1" w:color="000000"/>
        <w:right w:val="single" w:sz="2" w:space="4" w:color="000000"/>
      </w:pBdr>
      <w:tabs>
        <w:tab w:val="left" w:pos="3600"/>
      </w:tabs>
      <w:autoSpaceDE w:val="0"/>
      <w:autoSpaceDN w:val="0"/>
      <w:adjustRightInd w:val="0"/>
      <w:spacing w:before="144" w:after="144"/>
      <w:ind w:left="1800" w:hanging="1440"/>
      <w:jc w:val="center"/>
    </w:pPr>
  </w:style>
  <w:style w:type="paragraph" w:customStyle="1" w:styleId="ParaDict">
    <w:name w:val="ParaDict"/>
    <w:next w:val="Normal"/>
    <w:pPr>
      <w:widowControl w:val="0"/>
      <w:tabs>
        <w:tab w:val="left" w:pos="5760"/>
      </w:tabs>
      <w:autoSpaceDE w:val="0"/>
      <w:autoSpaceDN w:val="0"/>
      <w:adjustRightInd w:val="0"/>
      <w:spacing w:before="120" w:after="120"/>
      <w:ind w:left="2880" w:hanging="2520"/>
    </w:pPr>
    <w:rPr>
      <w:color w:val="000000"/>
      <w:sz w:val="18"/>
      <w:szCs w:val="18"/>
    </w:rPr>
  </w:style>
  <w:style w:type="paragraph" w:customStyle="1" w:styleId="ParaDict2">
    <w:name w:val="ParaDict2"/>
    <w:next w:val="Normal"/>
    <w:pPr>
      <w:widowControl w:val="0"/>
      <w:tabs>
        <w:tab w:val="left" w:pos="7200"/>
      </w:tabs>
      <w:autoSpaceDE w:val="0"/>
      <w:autoSpaceDN w:val="0"/>
      <w:adjustRightInd w:val="0"/>
      <w:spacing w:before="120" w:after="120"/>
      <w:ind w:left="3600" w:hanging="3240"/>
    </w:pPr>
    <w:rPr>
      <w:color w:val="000000"/>
      <w:sz w:val="18"/>
      <w:szCs w:val="18"/>
    </w:rPr>
  </w:style>
  <w:style w:type="paragraph" w:customStyle="1" w:styleId="ParaDict3">
    <w:name w:val="ParaDict3"/>
    <w:next w:val="Normal"/>
    <w:pPr>
      <w:widowControl w:val="0"/>
      <w:tabs>
        <w:tab w:val="left" w:pos="9360"/>
      </w:tabs>
      <w:autoSpaceDE w:val="0"/>
      <w:autoSpaceDN w:val="0"/>
      <w:adjustRightInd w:val="0"/>
      <w:spacing w:before="120" w:after="120"/>
      <w:ind w:left="4680" w:hanging="4320"/>
    </w:pPr>
    <w:rPr>
      <w:color w:val="000000"/>
      <w:sz w:val="18"/>
      <w:szCs w:val="18"/>
    </w:rPr>
  </w:style>
  <w:style w:type="paragraph" w:customStyle="1" w:styleId="ParaDictCont">
    <w:name w:val="ParaDictCont"/>
    <w:next w:val="Normal"/>
    <w:pPr>
      <w:widowControl w:val="0"/>
      <w:tabs>
        <w:tab w:val="left" w:pos="5760"/>
      </w:tabs>
      <w:autoSpaceDE w:val="0"/>
      <w:autoSpaceDN w:val="0"/>
      <w:adjustRightInd w:val="0"/>
      <w:spacing w:before="120" w:after="120"/>
      <w:ind w:left="2880"/>
    </w:pPr>
    <w:rPr>
      <w:color w:val="000000"/>
      <w:sz w:val="18"/>
      <w:szCs w:val="18"/>
    </w:rPr>
  </w:style>
  <w:style w:type="paragraph" w:customStyle="1" w:styleId="ParaDictContHanging">
    <w:name w:val="ParaDictContHanging"/>
    <w:next w:val="Normal"/>
    <w:pPr>
      <w:widowControl w:val="0"/>
      <w:tabs>
        <w:tab w:val="left" w:pos="6480"/>
      </w:tabs>
      <w:autoSpaceDE w:val="0"/>
      <w:autoSpaceDN w:val="0"/>
      <w:adjustRightInd w:val="0"/>
      <w:spacing w:before="120" w:after="120"/>
      <w:ind w:left="3240" w:hanging="360"/>
    </w:pPr>
    <w:rPr>
      <w:color w:val="000000"/>
      <w:sz w:val="18"/>
      <w:szCs w:val="18"/>
    </w:rPr>
  </w:style>
  <w:style w:type="paragraph" w:customStyle="1" w:styleId="ParaFlushLeft">
    <w:name w:val="ParaFlushLeft"/>
    <w:next w:val="Normal"/>
    <w:pPr>
      <w:keepNext/>
      <w:keepLines/>
      <w:widowControl w:val="0"/>
      <w:tabs>
        <w:tab w:val="left" w:pos="360"/>
        <w:tab w:val="left" w:pos="864"/>
        <w:tab w:val="left" w:pos="1440"/>
      </w:tabs>
      <w:autoSpaceDE w:val="0"/>
      <w:autoSpaceDN w:val="0"/>
      <w:adjustRightInd w:val="0"/>
      <w:spacing w:after="120"/>
    </w:pPr>
  </w:style>
  <w:style w:type="paragraph" w:customStyle="1" w:styleId="ParaHead">
    <w:name w:val="ParaHead"/>
    <w:next w:val="Normal"/>
    <w:pPr>
      <w:keepNext/>
      <w:keepLines/>
      <w:widowControl w:val="0"/>
      <w:pBdr>
        <w:top w:val="single" w:sz="2" w:space="2" w:color="000000"/>
      </w:pBdr>
      <w:shd w:val="clear" w:color="auto" w:fill="FFFFFF"/>
      <w:autoSpaceDE w:val="0"/>
      <w:autoSpaceDN w:val="0"/>
      <w:adjustRightInd w:val="0"/>
      <w:spacing w:before="120" w:after="120"/>
    </w:pPr>
    <w:rPr>
      <w:b/>
      <w:bCs/>
      <w:color w:val="000000"/>
    </w:rPr>
  </w:style>
  <w:style w:type="paragraph" w:customStyle="1" w:styleId="ParaHeadBoxed">
    <w:name w:val="ParaHeadBoxed"/>
    <w:next w:val="Normal"/>
    <w:pPr>
      <w:widowControl w:val="0"/>
      <w:pBdr>
        <w:top w:val="single" w:sz="2" w:space="1" w:color="000000"/>
        <w:left w:val="single" w:sz="2" w:space="4" w:color="000000"/>
        <w:bottom w:val="single" w:sz="2" w:space="1" w:color="000000"/>
        <w:right w:val="single" w:sz="2" w:space="4" w:color="000000"/>
      </w:pBdr>
      <w:tabs>
        <w:tab w:val="left" w:pos="3600"/>
      </w:tabs>
      <w:autoSpaceDE w:val="0"/>
      <w:autoSpaceDN w:val="0"/>
      <w:adjustRightInd w:val="0"/>
      <w:spacing w:before="144" w:after="144"/>
      <w:ind w:left="1800" w:hanging="1440"/>
    </w:pPr>
    <w:rPr>
      <w:b/>
      <w:bCs/>
    </w:rPr>
  </w:style>
  <w:style w:type="paragraph" w:customStyle="1" w:styleId="ParaHeadBoxed2">
    <w:name w:val="ParaHeadBoxed2"/>
    <w:next w:val="Normal"/>
    <w:pPr>
      <w:widowControl w:val="0"/>
      <w:pBdr>
        <w:top w:val="single" w:sz="2" w:space="1" w:color="000000"/>
        <w:left w:val="single" w:sz="2" w:space="4" w:color="000000"/>
        <w:bottom w:val="single" w:sz="2" w:space="1" w:color="000000"/>
        <w:right w:val="single" w:sz="2" w:space="4" w:color="000000"/>
      </w:pBdr>
      <w:tabs>
        <w:tab w:val="left" w:pos="7200"/>
      </w:tabs>
      <w:autoSpaceDE w:val="0"/>
      <w:autoSpaceDN w:val="0"/>
      <w:adjustRightInd w:val="0"/>
      <w:spacing w:before="144" w:after="144"/>
      <w:ind w:left="3600" w:hanging="3240"/>
    </w:pPr>
    <w:rPr>
      <w:b/>
      <w:bCs/>
    </w:rPr>
  </w:style>
  <w:style w:type="paragraph" w:customStyle="1" w:styleId="ParaHeadIndented">
    <w:name w:val="ParaHeadIndented"/>
    <w:next w:val="Normal"/>
    <w:pPr>
      <w:keepNext/>
      <w:keepLines/>
      <w:widowControl w:val="0"/>
      <w:pBdr>
        <w:top w:val="single" w:sz="2" w:space="2" w:color="000000"/>
      </w:pBdr>
      <w:shd w:val="clear" w:color="auto" w:fill="FFFFFF"/>
      <w:autoSpaceDE w:val="0"/>
      <w:autoSpaceDN w:val="0"/>
      <w:adjustRightInd w:val="0"/>
      <w:spacing w:before="177" w:after="120"/>
      <w:ind w:left="360"/>
    </w:pPr>
    <w:rPr>
      <w:b/>
      <w:bCs/>
      <w:color w:val="000000"/>
    </w:rPr>
  </w:style>
  <w:style w:type="paragraph" w:customStyle="1" w:styleId="ParaHeadIndentedHang">
    <w:name w:val="ParaHeadIndentedHang"/>
    <w:next w:val="Normal"/>
    <w:pPr>
      <w:keepNext/>
      <w:widowControl w:val="0"/>
      <w:pBdr>
        <w:top w:val="single" w:sz="2" w:space="2" w:color="000000"/>
      </w:pBdr>
      <w:shd w:val="clear" w:color="auto" w:fill="FFFFFF"/>
      <w:tabs>
        <w:tab w:val="left" w:pos="4320"/>
      </w:tabs>
      <w:autoSpaceDE w:val="0"/>
      <w:autoSpaceDN w:val="0"/>
      <w:adjustRightInd w:val="0"/>
      <w:spacing w:before="177" w:after="120"/>
      <w:ind w:left="2160" w:hanging="1800"/>
    </w:pPr>
    <w:rPr>
      <w:b/>
      <w:bCs/>
      <w:color w:val="000000"/>
    </w:rPr>
  </w:style>
  <w:style w:type="paragraph" w:customStyle="1" w:styleId="ParaLbl">
    <w:name w:val="ParaLbl"/>
    <w:next w:val="Normal"/>
    <w:pPr>
      <w:widowControl w:val="0"/>
      <w:tabs>
        <w:tab w:val="left" w:pos="2160"/>
      </w:tabs>
      <w:autoSpaceDE w:val="0"/>
      <w:autoSpaceDN w:val="0"/>
      <w:adjustRightInd w:val="0"/>
      <w:spacing w:before="120" w:after="120"/>
      <w:ind w:left="1080" w:hanging="1080"/>
    </w:pPr>
  </w:style>
  <w:style w:type="paragraph" w:customStyle="1" w:styleId="ParaLblIndent5">
    <w:name w:val="ParaLblIndent5"/>
    <w:next w:val="Normal"/>
    <w:pPr>
      <w:widowControl w:val="0"/>
      <w:tabs>
        <w:tab w:val="left" w:pos="6480"/>
      </w:tabs>
      <w:autoSpaceDE w:val="0"/>
      <w:autoSpaceDN w:val="0"/>
      <w:adjustRightInd w:val="0"/>
      <w:spacing w:before="120" w:after="120"/>
      <w:ind w:left="3240" w:hanging="1080"/>
    </w:pPr>
  </w:style>
  <w:style w:type="paragraph" w:customStyle="1" w:styleId="ParaNoSpaceAfterTable">
    <w:name w:val="ParaNoSpaceAfterTable"/>
    <w:next w:val="Normal"/>
    <w:pPr>
      <w:widowControl w:val="0"/>
      <w:autoSpaceDE w:val="0"/>
      <w:autoSpaceDN w:val="0"/>
      <w:adjustRightInd w:val="0"/>
    </w:pPr>
    <w:rPr>
      <w:sz w:val="2"/>
      <w:szCs w:val="2"/>
    </w:rPr>
  </w:style>
  <w:style w:type="paragraph" w:customStyle="1" w:styleId="ParaQuotation">
    <w:name w:val="ParaQuotation"/>
    <w:next w:val="Normal"/>
    <w:pPr>
      <w:widowControl w:val="0"/>
      <w:autoSpaceDE w:val="0"/>
      <w:autoSpaceDN w:val="0"/>
      <w:adjustRightInd w:val="0"/>
      <w:spacing w:before="144" w:after="144"/>
      <w:ind w:left="720" w:right="720"/>
    </w:pPr>
    <w:rPr>
      <w:i/>
      <w:iCs/>
      <w:sz w:val="18"/>
      <w:szCs w:val="18"/>
    </w:rPr>
  </w:style>
  <w:style w:type="paragraph" w:customStyle="1" w:styleId="ParaReq">
    <w:name w:val="ParaReq"/>
    <w:next w:val="Normal"/>
    <w:pPr>
      <w:widowControl w:val="0"/>
      <w:autoSpaceDE w:val="0"/>
      <w:autoSpaceDN w:val="0"/>
      <w:adjustRightInd w:val="0"/>
      <w:spacing w:before="120" w:after="120"/>
      <w:ind w:left="360"/>
    </w:pPr>
    <w:rPr>
      <w:color w:val="000000"/>
    </w:rPr>
  </w:style>
  <w:style w:type="paragraph" w:customStyle="1" w:styleId="ParaReqHD">
    <w:name w:val="ParaReqHD"/>
    <w:next w:val="Normal"/>
    <w:pPr>
      <w:keepNext/>
      <w:widowControl w:val="0"/>
      <w:pBdr>
        <w:top w:val="single" w:sz="2" w:space="2" w:color="000000"/>
      </w:pBdr>
      <w:shd w:val="clear" w:color="auto" w:fill="FFFFFF"/>
      <w:autoSpaceDE w:val="0"/>
      <w:autoSpaceDN w:val="0"/>
      <w:adjustRightInd w:val="0"/>
      <w:spacing w:before="120" w:after="120"/>
      <w:ind w:left="360"/>
    </w:pPr>
    <w:rPr>
      <w:b/>
      <w:bCs/>
      <w:color w:val="000000"/>
    </w:rPr>
  </w:style>
  <w:style w:type="paragraph" w:customStyle="1" w:styleId="ParaRight">
    <w:name w:val="ParaRight"/>
    <w:next w:val="Normal"/>
    <w:pPr>
      <w:keepNext/>
      <w:keepLines/>
      <w:widowControl w:val="0"/>
      <w:tabs>
        <w:tab w:val="left" w:pos="360"/>
        <w:tab w:val="left" w:pos="864"/>
        <w:tab w:val="left" w:pos="1440"/>
      </w:tabs>
      <w:autoSpaceDE w:val="0"/>
      <w:autoSpaceDN w:val="0"/>
      <w:adjustRightInd w:val="0"/>
      <w:spacing w:after="120"/>
      <w:jc w:val="right"/>
    </w:pPr>
  </w:style>
  <w:style w:type="paragraph" w:customStyle="1" w:styleId="ParaRule">
    <w:name w:val="ParaRule"/>
    <w:next w:val="Normal"/>
    <w:pPr>
      <w:keepNext/>
      <w:widowControl w:val="0"/>
      <w:tabs>
        <w:tab w:val="left" w:pos="2520"/>
      </w:tabs>
      <w:autoSpaceDE w:val="0"/>
      <w:autoSpaceDN w:val="0"/>
      <w:adjustRightInd w:val="0"/>
      <w:spacing w:before="120" w:after="120"/>
      <w:ind w:left="1440" w:hanging="1080"/>
    </w:pPr>
  </w:style>
  <w:style w:type="paragraph" w:customStyle="1" w:styleId="ParaSpaceAfterTable">
    <w:name w:val="ParaSpaceAfterTable"/>
    <w:next w:val="Normal"/>
    <w:pPr>
      <w:widowControl w:val="0"/>
      <w:autoSpaceDE w:val="0"/>
      <w:autoSpaceDN w:val="0"/>
      <w:adjustRightInd w:val="0"/>
    </w:pPr>
    <w:rPr>
      <w:sz w:val="12"/>
      <w:szCs w:val="12"/>
    </w:rPr>
  </w:style>
  <w:style w:type="paragraph" w:customStyle="1" w:styleId="ParaSub1">
    <w:name w:val="ParaSub1"/>
    <w:next w:val="Normal"/>
    <w:pPr>
      <w:widowControl w:val="0"/>
      <w:autoSpaceDE w:val="0"/>
      <w:autoSpaceDN w:val="0"/>
      <w:adjustRightInd w:val="0"/>
      <w:spacing w:before="144" w:after="144"/>
      <w:ind w:left="1440"/>
    </w:pPr>
  </w:style>
  <w:style w:type="paragraph" w:customStyle="1" w:styleId="ParaTable">
    <w:name w:val="ParaTable"/>
    <w:next w:val="Normal"/>
    <w:pPr>
      <w:widowControl w:val="0"/>
      <w:tabs>
        <w:tab w:val="left" w:pos="360"/>
        <w:tab w:val="left" w:pos="864"/>
        <w:tab w:val="left" w:pos="1440"/>
      </w:tabs>
      <w:autoSpaceDE w:val="0"/>
      <w:autoSpaceDN w:val="0"/>
      <w:adjustRightInd w:val="0"/>
      <w:spacing w:after="48"/>
      <w:ind w:right="120"/>
    </w:pPr>
    <w:rPr>
      <w:sz w:val="18"/>
      <w:szCs w:val="18"/>
    </w:rPr>
  </w:style>
  <w:style w:type="paragraph" w:customStyle="1" w:styleId="ParaTableBold">
    <w:name w:val="ParaTableBold"/>
    <w:next w:val="Normal"/>
    <w:pPr>
      <w:widowControl w:val="0"/>
      <w:tabs>
        <w:tab w:val="left" w:pos="360"/>
        <w:tab w:val="left" w:pos="864"/>
        <w:tab w:val="left" w:pos="1440"/>
      </w:tabs>
      <w:autoSpaceDE w:val="0"/>
      <w:autoSpaceDN w:val="0"/>
      <w:adjustRightInd w:val="0"/>
      <w:spacing w:after="48"/>
    </w:pPr>
    <w:rPr>
      <w:b/>
      <w:bCs/>
      <w:sz w:val="18"/>
      <w:szCs w:val="18"/>
    </w:rPr>
  </w:style>
  <w:style w:type="paragraph" w:customStyle="1" w:styleId="ParaTableBoldSmall">
    <w:name w:val="ParaTableBoldSmall"/>
    <w:next w:val="Normal"/>
    <w:pPr>
      <w:widowControl w:val="0"/>
      <w:tabs>
        <w:tab w:val="left" w:pos="360"/>
        <w:tab w:val="left" w:pos="864"/>
        <w:tab w:val="left" w:pos="1440"/>
      </w:tabs>
      <w:autoSpaceDE w:val="0"/>
      <w:autoSpaceDN w:val="0"/>
      <w:adjustRightInd w:val="0"/>
      <w:spacing w:after="48"/>
    </w:pPr>
    <w:rPr>
      <w:b/>
      <w:bCs/>
      <w:sz w:val="16"/>
      <w:szCs w:val="16"/>
    </w:rPr>
  </w:style>
  <w:style w:type="paragraph" w:customStyle="1" w:styleId="ParaTableCenter">
    <w:name w:val="ParaTableCenter"/>
    <w:next w:val="Normal"/>
    <w:pPr>
      <w:widowControl w:val="0"/>
      <w:tabs>
        <w:tab w:val="left" w:pos="360"/>
        <w:tab w:val="left" w:pos="864"/>
        <w:tab w:val="left" w:pos="1440"/>
      </w:tabs>
      <w:autoSpaceDE w:val="0"/>
      <w:autoSpaceDN w:val="0"/>
      <w:adjustRightInd w:val="0"/>
      <w:spacing w:after="48"/>
      <w:jc w:val="center"/>
    </w:pPr>
    <w:rPr>
      <w:sz w:val="18"/>
      <w:szCs w:val="18"/>
    </w:rPr>
  </w:style>
  <w:style w:type="paragraph" w:customStyle="1" w:styleId="ParaTableCenterSmall">
    <w:name w:val="ParaTableCenterSmall"/>
    <w:next w:val="Normal"/>
    <w:pPr>
      <w:widowControl w:val="0"/>
      <w:tabs>
        <w:tab w:val="left" w:pos="360"/>
        <w:tab w:val="left" w:pos="864"/>
        <w:tab w:val="left" w:pos="1440"/>
      </w:tabs>
      <w:autoSpaceDE w:val="0"/>
      <w:autoSpaceDN w:val="0"/>
      <w:adjustRightInd w:val="0"/>
      <w:spacing w:after="48"/>
      <w:jc w:val="center"/>
    </w:pPr>
    <w:rPr>
      <w:sz w:val="16"/>
      <w:szCs w:val="16"/>
    </w:rPr>
  </w:style>
  <w:style w:type="paragraph" w:customStyle="1" w:styleId="ParaTableCheck">
    <w:name w:val="ParaTableCheck"/>
    <w:next w:val="Normal"/>
    <w:pPr>
      <w:widowControl w:val="0"/>
      <w:autoSpaceDE w:val="0"/>
      <w:autoSpaceDN w:val="0"/>
      <w:adjustRightInd w:val="0"/>
      <w:spacing w:before="29" w:after="29"/>
      <w:jc w:val="center"/>
    </w:pPr>
    <w:rPr>
      <w:rFonts w:ascii="Wingdings" w:hAnsi="Wingdings" w:cs="Wingdings"/>
      <w:sz w:val="16"/>
      <w:szCs w:val="16"/>
    </w:rPr>
  </w:style>
  <w:style w:type="paragraph" w:customStyle="1" w:styleId="ParaTableExSpace">
    <w:name w:val="ParaTableExSpace"/>
    <w:next w:val="Normal"/>
    <w:pPr>
      <w:widowControl w:val="0"/>
      <w:tabs>
        <w:tab w:val="left" w:pos="360"/>
        <w:tab w:val="left" w:pos="864"/>
        <w:tab w:val="left" w:pos="1440"/>
      </w:tabs>
      <w:autoSpaceDE w:val="0"/>
      <w:autoSpaceDN w:val="0"/>
      <w:adjustRightInd w:val="0"/>
      <w:spacing w:after="240"/>
    </w:pPr>
    <w:rPr>
      <w:sz w:val="18"/>
      <w:szCs w:val="18"/>
    </w:rPr>
  </w:style>
  <w:style w:type="paragraph" w:customStyle="1" w:styleId="ParaTableHanging">
    <w:name w:val="ParaTableHanging"/>
    <w:next w:val="Normal"/>
    <w:pPr>
      <w:keepNext/>
      <w:keepLines/>
      <w:widowControl w:val="0"/>
      <w:tabs>
        <w:tab w:val="left" w:pos="720"/>
      </w:tabs>
      <w:autoSpaceDE w:val="0"/>
      <w:autoSpaceDN w:val="0"/>
      <w:adjustRightInd w:val="0"/>
      <w:spacing w:after="48"/>
      <w:ind w:left="360" w:hanging="360"/>
    </w:pPr>
    <w:rPr>
      <w:sz w:val="18"/>
      <w:szCs w:val="18"/>
    </w:rPr>
  </w:style>
  <w:style w:type="paragraph" w:customStyle="1" w:styleId="ParaTableHangingExtra">
    <w:name w:val="ParaTableHangingExtra"/>
    <w:next w:val="Normal"/>
    <w:pPr>
      <w:keepNext/>
      <w:keepLines/>
      <w:widowControl w:val="0"/>
      <w:tabs>
        <w:tab w:val="left" w:pos="1995"/>
      </w:tabs>
      <w:autoSpaceDE w:val="0"/>
      <w:autoSpaceDN w:val="0"/>
      <w:adjustRightInd w:val="0"/>
      <w:spacing w:after="48"/>
      <w:ind w:left="1635" w:hanging="1635"/>
    </w:pPr>
    <w:rPr>
      <w:sz w:val="18"/>
      <w:szCs w:val="18"/>
    </w:rPr>
  </w:style>
  <w:style w:type="paragraph" w:customStyle="1" w:styleId="ParaTableHangingExtra2">
    <w:name w:val="ParaTableHangingExtra2"/>
    <w:next w:val="Normal"/>
    <w:pPr>
      <w:keepNext/>
      <w:keepLines/>
      <w:widowControl w:val="0"/>
      <w:tabs>
        <w:tab w:val="left" w:pos="2445"/>
      </w:tabs>
      <w:autoSpaceDE w:val="0"/>
      <w:autoSpaceDN w:val="0"/>
      <w:adjustRightInd w:val="0"/>
      <w:spacing w:after="48"/>
      <w:ind w:left="2085" w:hanging="2085"/>
    </w:pPr>
    <w:rPr>
      <w:sz w:val="18"/>
      <w:szCs w:val="18"/>
    </w:rPr>
  </w:style>
  <w:style w:type="paragraph" w:customStyle="1" w:styleId="ParaTableHangingMore">
    <w:name w:val="ParaTableHangingMore"/>
    <w:next w:val="Normal"/>
    <w:pPr>
      <w:keepNext/>
      <w:keepLines/>
      <w:widowControl w:val="0"/>
      <w:tabs>
        <w:tab w:val="left" w:pos="1005"/>
      </w:tabs>
      <w:autoSpaceDE w:val="0"/>
      <w:autoSpaceDN w:val="0"/>
      <w:adjustRightInd w:val="0"/>
      <w:spacing w:after="48"/>
      <w:ind w:left="645" w:hanging="645"/>
    </w:pPr>
    <w:rPr>
      <w:sz w:val="18"/>
      <w:szCs w:val="18"/>
    </w:rPr>
  </w:style>
  <w:style w:type="paragraph" w:customStyle="1" w:styleId="ParaTableHead">
    <w:name w:val="ParaTableHead"/>
    <w:next w:val="Normal"/>
    <w:pPr>
      <w:keepNext/>
      <w:keepLines/>
      <w:widowControl w:val="0"/>
      <w:tabs>
        <w:tab w:val="left" w:pos="360"/>
        <w:tab w:val="left" w:pos="864"/>
        <w:tab w:val="left" w:pos="1440"/>
      </w:tabs>
      <w:autoSpaceDE w:val="0"/>
      <w:autoSpaceDN w:val="0"/>
      <w:adjustRightInd w:val="0"/>
      <w:spacing w:before="72" w:after="72"/>
      <w:jc w:val="center"/>
    </w:pPr>
    <w:rPr>
      <w:b/>
      <w:bCs/>
    </w:rPr>
  </w:style>
  <w:style w:type="paragraph" w:customStyle="1" w:styleId="ParaTableHeadLeft">
    <w:name w:val="ParaTableHeadLeft"/>
    <w:next w:val="Normal"/>
    <w:pPr>
      <w:widowControl w:val="0"/>
      <w:tabs>
        <w:tab w:val="left" w:pos="360"/>
        <w:tab w:val="left" w:pos="864"/>
        <w:tab w:val="left" w:pos="1440"/>
      </w:tabs>
      <w:autoSpaceDE w:val="0"/>
      <w:autoSpaceDN w:val="0"/>
      <w:adjustRightInd w:val="0"/>
      <w:spacing w:before="72" w:after="72"/>
      <w:ind w:right="120"/>
    </w:pPr>
    <w:rPr>
      <w:b/>
      <w:bCs/>
    </w:rPr>
  </w:style>
  <w:style w:type="paragraph" w:customStyle="1" w:styleId="ParaTableHeadSmall">
    <w:name w:val="ParaTableHeadSmall"/>
    <w:next w:val="Normal"/>
    <w:pPr>
      <w:widowControl w:val="0"/>
      <w:tabs>
        <w:tab w:val="left" w:pos="360"/>
        <w:tab w:val="left" w:pos="864"/>
        <w:tab w:val="left" w:pos="1440"/>
      </w:tabs>
      <w:autoSpaceDE w:val="0"/>
      <w:autoSpaceDN w:val="0"/>
      <w:adjustRightInd w:val="0"/>
      <w:spacing w:before="72" w:after="72"/>
      <w:jc w:val="center"/>
    </w:pPr>
    <w:rPr>
      <w:b/>
      <w:bCs/>
      <w:sz w:val="18"/>
      <w:szCs w:val="18"/>
    </w:rPr>
  </w:style>
  <w:style w:type="paragraph" w:customStyle="1" w:styleId="ParaTableHeadSmallLeft">
    <w:name w:val="ParaTableHeadSmallLeft"/>
    <w:next w:val="Normal"/>
    <w:pPr>
      <w:widowControl w:val="0"/>
      <w:tabs>
        <w:tab w:val="left" w:pos="360"/>
        <w:tab w:val="left" w:pos="864"/>
        <w:tab w:val="left" w:pos="1440"/>
      </w:tabs>
      <w:autoSpaceDE w:val="0"/>
      <w:autoSpaceDN w:val="0"/>
      <w:adjustRightInd w:val="0"/>
      <w:spacing w:before="72" w:after="72"/>
    </w:pPr>
    <w:rPr>
      <w:b/>
      <w:bCs/>
      <w:sz w:val="18"/>
      <w:szCs w:val="18"/>
    </w:rPr>
  </w:style>
  <w:style w:type="paragraph" w:customStyle="1" w:styleId="ParaTableItalics">
    <w:name w:val="ParaTableItalics"/>
    <w:next w:val="Normal"/>
    <w:pPr>
      <w:widowControl w:val="0"/>
      <w:tabs>
        <w:tab w:val="left" w:pos="360"/>
        <w:tab w:val="left" w:pos="864"/>
        <w:tab w:val="left" w:pos="1440"/>
      </w:tabs>
      <w:autoSpaceDE w:val="0"/>
      <w:autoSpaceDN w:val="0"/>
      <w:adjustRightInd w:val="0"/>
      <w:spacing w:after="48"/>
    </w:pPr>
    <w:rPr>
      <w:i/>
      <w:iCs/>
      <w:sz w:val="18"/>
      <w:szCs w:val="18"/>
    </w:rPr>
  </w:style>
  <w:style w:type="paragraph" w:customStyle="1" w:styleId="ParaTableItalicsExSpace">
    <w:name w:val="ParaTableItalicsExSpace"/>
    <w:next w:val="Normal"/>
    <w:pPr>
      <w:widowControl w:val="0"/>
      <w:tabs>
        <w:tab w:val="left" w:pos="360"/>
        <w:tab w:val="left" w:pos="864"/>
        <w:tab w:val="left" w:pos="1440"/>
      </w:tabs>
      <w:autoSpaceDE w:val="0"/>
      <w:autoSpaceDN w:val="0"/>
      <w:adjustRightInd w:val="0"/>
      <w:spacing w:after="240"/>
    </w:pPr>
    <w:rPr>
      <w:sz w:val="18"/>
      <w:szCs w:val="18"/>
    </w:rPr>
  </w:style>
  <w:style w:type="paragraph" w:customStyle="1" w:styleId="ParaTableNoCSDD">
    <w:name w:val="ParaTableNoCSDD"/>
    <w:next w:val="Normal"/>
    <w:pPr>
      <w:widowControl w:val="0"/>
      <w:tabs>
        <w:tab w:val="left" w:pos="360"/>
        <w:tab w:val="left" w:pos="864"/>
        <w:tab w:val="left" w:pos="1440"/>
      </w:tabs>
      <w:autoSpaceDE w:val="0"/>
      <w:autoSpaceDN w:val="0"/>
      <w:adjustRightInd w:val="0"/>
      <w:spacing w:after="55"/>
      <w:ind w:right="120"/>
    </w:pPr>
    <w:rPr>
      <w:sz w:val="18"/>
      <w:szCs w:val="18"/>
    </w:rPr>
  </w:style>
  <w:style w:type="paragraph" w:customStyle="1" w:styleId="ParaTableNote">
    <w:name w:val="ParaTableNote"/>
    <w:next w:val="Normal"/>
    <w:pPr>
      <w:widowControl w:val="0"/>
      <w:tabs>
        <w:tab w:val="left" w:pos="1800"/>
      </w:tabs>
      <w:autoSpaceDE w:val="0"/>
      <w:autoSpaceDN w:val="0"/>
      <w:adjustRightInd w:val="0"/>
      <w:spacing w:before="144" w:after="144"/>
      <w:ind w:left="900" w:hanging="720"/>
    </w:pPr>
    <w:rPr>
      <w:sz w:val="18"/>
      <w:szCs w:val="18"/>
    </w:rPr>
  </w:style>
  <w:style w:type="paragraph" w:customStyle="1" w:styleId="ParaTableNoteBordered">
    <w:name w:val="ParaTableNoteBordered"/>
    <w:next w:val="Normal"/>
    <w:pPr>
      <w:widowControl w:val="0"/>
      <w:pBdr>
        <w:top w:val="single" w:sz="2" w:space="1" w:color="000000"/>
        <w:left w:val="single" w:sz="2" w:space="4" w:color="000000"/>
        <w:bottom w:val="single" w:sz="2" w:space="1" w:color="000000"/>
        <w:right w:val="single" w:sz="2" w:space="4" w:color="000000"/>
      </w:pBdr>
      <w:tabs>
        <w:tab w:val="left" w:pos="1800"/>
      </w:tabs>
      <w:autoSpaceDE w:val="0"/>
      <w:autoSpaceDN w:val="0"/>
      <w:adjustRightInd w:val="0"/>
      <w:spacing w:before="144" w:after="144"/>
      <w:ind w:left="900" w:hanging="720"/>
    </w:pPr>
    <w:rPr>
      <w:sz w:val="18"/>
      <w:szCs w:val="18"/>
    </w:rPr>
  </w:style>
  <w:style w:type="paragraph" w:customStyle="1" w:styleId="ParaTableRight">
    <w:name w:val="ParaTableRight"/>
    <w:next w:val="Normal"/>
    <w:pPr>
      <w:widowControl w:val="0"/>
      <w:tabs>
        <w:tab w:val="left" w:pos="360"/>
        <w:tab w:val="left" w:pos="864"/>
        <w:tab w:val="left" w:pos="1440"/>
      </w:tabs>
      <w:autoSpaceDE w:val="0"/>
      <w:autoSpaceDN w:val="0"/>
      <w:adjustRightInd w:val="0"/>
      <w:spacing w:after="48"/>
      <w:jc w:val="right"/>
    </w:pPr>
    <w:rPr>
      <w:sz w:val="18"/>
      <w:szCs w:val="18"/>
    </w:rPr>
  </w:style>
  <w:style w:type="paragraph" w:customStyle="1" w:styleId="ParaTableRightSmall">
    <w:name w:val="ParaTableRightSmall"/>
    <w:next w:val="Normal"/>
    <w:pPr>
      <w:widowControl w:val="0"/>
      <w:tabs>
        <w:tab w:val="left" w:pos="360"/>
        <w:tab w:val="left" w:pos="864"/>
        <w:tab w:val="left" w:pos="1440"/>
      </w:tabs>
      <w:autoSpaceDE w:val="0"/>
      <w:autoSpaceDN w:val="0"/>
      <w:adjustRightInd w:val="0"/>
      <w:spacing w:after="48"/>
      <w:jc w:val="right"/>
    </w:pPr>
    <w:rPr>
      <w:sz w:val="16"/>
      <w:szCs w:val="16"/>
    </w:rPr>
  </w:style>
  <w:style w:type="paragraph" w:customStyle="1" w:styleId="ParaTableSingleParaCellHanging">
    <w:name w:val="ParaTableSingleParaCellHanging"/>
    <w:next w:val="Normal"/>
    <w:pPr>
      <w:keepNext/>
      <w:keepLines/>
      <w:widowControl w:val="0"/>
      <w:tabs>
        <w:tab w:val="left" w:pos="540"/>
      </w:tabs>
      <w:autoSpaceDE w:val="0"/>
      <w:autoSpaceDN w:val="0"/>
      <w:adjustRightInd w:val="0"/>
      <w:ind w:left="180" w:hanging="180"/>
    </w:pPr>
    <w:rPr>
      <w:sz w:val="18"/>
      <w:szCs w:val="18"/>
    </w:rPr>
  </w:style>
  <w:style w:type="paragraph" w:customStyle="1" w:styleId="ParaTableSmall">
    <w:name w:val="ParaTableSmall"/>
    <w:next w:val="Normal"/>
    <w:pPr>
      <w:widowControl w:val="0"/>
      <w:tabs>
        <w:tab w:val="left" w:pos="360"/>
        <w:tab w:val="left" w:pos="864"/>
        <w:tab w:val="left" w:pos="1440"/>
      </w:tabs>
      <w:autoSpaceDE w:val="0"/>
      <w:autoSpaceDN w:val="0"/>
      <w:adjustRightInd w:val="0"/>
      <w:spacing w:after="48"/>
      <w:ind w:right="48"/>
    </w:pPr>
    <w:rPr>
      <w:sz w:val="16"/>
      <w:szCs w:val="16"/>
    </w:rPr>
  </w:style>
  <w:style w:type="paragraph" w:customStyle="1" w:styleId="ParaTableSmallCentered">
    <w:name w:val="ParaTableSmallCentered"/>
    <w:next w:val="Normal"/>
    <w:pPr>
      <w:widowControl w:val="0"/>
      <w:tabs>
        <w:tab w:val="left" w:pos="360"/>
        <w:tab w:val="left" w:pos="864"/>
        <w:tab w:val="left" w:pos="1440"/>
      </w:tabs>
      <w:autoSpaceDE w:val="0"/>
      <w:autoSpaceDN w:val="0"/>
      <w:adjustRightInd w:val="0"/>
      <w:spacing w:after="48"/>
      <w:jc w:val="center"/>
    </w:pPr>
    <w:rPr>
      <w:sz w:val="16"/>
      <w:szCs w:val="16"/>
    </w:rPr>
  </w:style>
  <w:style w:type="paragraph" w:customStyle="1" w:styleId="ParaTextGraphic">
    <w:name w:val="ParaTextGraphic"/>
    <w:next w:val="Normal"/>
    <w:pPr>
      <w:keepNext/>
      <w:widowControl w:val="0"/>
      <w:tabs>
        <w:tab w:val="left" w:pos="1224"/>
        <w:tab w:val="left" w:pos="1620"/>
      </w:tabs>
      <w:autoSpaceDE w:val="0"/>
      <w:autoSpaceDN w:val="0"/>
      <w:adjustRightInd w:val="0"/>
      <w:ind w:left="360"/>
    </w:pPr>
    <w:rPr>
      <w:rFonts w:ascii="Courier New" w:hAnsi="Courier New" w:cs="Courier New"/>
      <w:sz w:val="16"/>
      <w:szCs w:val="16"/>
    </w:rPr>
  </w:style>
  <w:style w:type="paragraph" w:customStyle="1" w:styleId="PrefaceTitle">
    <w:name w:val="PrefaceTitle"/>
    <w:next w:val="Normal"/>
    <w:pPr>
      <w:keepNext/>
      <w:keepLines/>
      <w:widowControl w:val="0"/>
      <w:tabs>
        <w:tab w:val="left" w:pos="864"/>
        <w:tab w:val="left" w:pos="1440"/>
      </w:tabs>
      <w:autoSpaceDE w:val="0"/>
      <w:autoSpaceDN w:val="0"/>
      <w:adjustRightInd w:val="0"/>
      <w:spacing w:before="160" w:after="160"/>
    </w:pPr>
    <w:rPr>
      <w:rFonts w:ascii="Arial" w:hAnsi="Arial" w:cs="Arial"/>
      <w:b/>
      <w:bCs/>
      <w:color w:val="800000"/>
      <w:sz w:val="24"/>
      <w:szCs w:val="24"/>
    </w:rPr>
  </w:style>
  <w:style w:type="paragraph" w:customStyle="1" w:styleId="RevisionInfo">
    <w:name w:val="_RevisionInfo"/>
    <w:next w:val="Normal"/>
    <w:pPr>
      <w:widowControl w:val="0"/>
      <w:tabs>
        <w:tab w:val="left" w:pos="7200"/>
      </w:tabs>
      <w:autoSpaceDE w:val="0"/>
      <w:autoSpaceDN w:val="0"/>
      <w:adjustRightInd w:val="0"/>
      <w:ind w:left="3600" w:right="1440" w:hanging="2880"/>
    </w:pPr>
    <w:rPr>
      <w:rFonts w:ascii="Arial" w:hAnsi="Arial" w:cs="Arial"/>
      <w:b/>
      <w:bCs/>
      <w:i/>
      <w:iCs/>
      <w:vanish/>
      <w:color w:val="000080"/>
      <w:sz w:val="22"/>
      <w:szCs w:val="22"/>
    </w:rPr>
  </w:style>
  <w:style w:type="paragraph" w:customStyle="1" w:styleId="RevisionInfoPopUp">
    <w:name w:val="RevisionInfoPopUp"/>
    <w:next w:val="Normal"/>
    <w:pPr>
      <w:widowControl w:val="0"/>
      <w:tabs>
        <w:tab w:val="left" w:pos="1440"/>
      </w:tabs>
      <w:autoSpaceDE w:val="0"/>
      <w:autoSpaceDN w:val="0"/>
      <w:adjustRightInd w:val="0"/>
      <w:spacing w:after="240"/>
    </w:pPr>
    <w:rPr>
      <w:color w:val="800000"/>
      <w:sz w:val="18"/>
      <w:szCs w:val="18"/>
    </w:rPr>
  </w:style>
  <w:style w:type="paragraph" w:customStyle="1" w:styleId="RevisionInfoPopUpLabel">
    <w:name w:val="RevisionInfoPopUpLabel"/>
    <w:next w:val="Normal"/>
    <w:pPr>
      <w:widowControl w:val="0"/>
      <w:tabs>
        <w:tab w:val="left" w:pos="1801"/>
      </w:tabs>
      <w:autoSpaceDE w:val="0"/>
      <w:autoSpaceDN w:val="0"/>
      <w:adjustRightInd w:val="0"/>
      <w:spacing w:after="240"/>
      <w:ind w:left="361" w:hanging="360"/>
    </w:pPr>
    <w:rPr>
      <w:b/>
      <w:bCs/>
      <w:color w:val="800000"/>
      <w:sz w:val="18"/>
      <w:szCs w:val="18"/>
    </w:rPr>
  </w:style>
  <w:style w:type="paragraph" w:customStyle="1" w:styleId="SGMLExample">
    <w:name w:val="SGMLExample"/>
    <w:next w:val="Normal"/>
    <w:pPr>
      <w:keepNext/>
      <w:widowControl w:val="0"/>
      <w:tabs>
        <w:tab w:val="left" w:pos="3240"/>
      </w:tabs>
      <w:autoSpaceDE w:val="0"/>
      <w:autoSpaceDN w:val="0"/>
      <w:adjustRightInd w:val="0"/>
      <w:spacing w:before="30" w:after="30"/>
      <w:ind w:left="1620"/>
    </w:pPr>
    <w:rPr>
      <w:rFonts w:ascii="Courier New" w:hAnsi="Courier New" w:cs="Courier New"/>
      <w:sz w:val="16"/>
      <w:szCs w:val="16"/>
    </w:rPr>
  </w:style>
  <w:style w:type="paragraph" w:customStyle="1" w:styleId="TableLikeList">
    <w:name w:val="TableLikeList"/>
    <w:next w:val="Normal"/>
    <w:pPr>
      <w:widowControl w:val="0"/>
      <w:tabs>
        <w:tab w:val="left" w:pos="1800"/>
        <w:tab w:val="left" w:pos="6120"/>
        <w:tab w:val="left" w:pos="10440"/>
      </w:tabs>
      <w:autoSpaceDE w:val="0"/>
      <w:autoSpaceDN w:val="0"/>
      <w:adjustRightInd w:val="0"/>
      <w:spacing w:after="180"/>
      <w:ind w:left="1080" w:hanging="360"/>
    </w:pPr>
    <w:rPr>
      <w:sz w:val="18"/>
      <w:szCs w:val="18"/>
    </w:rPr>
  </w:style>
  <w:style w:type="paragraph" w:customStyle="1" w:styleId="TB1-TableBullet1">
    <w:name w:val="TB1 - Table Bullet 1"/>
    <w:next w:val="Normal"/>
    <w:pPr>
      <w:widowControl w:val="0"/>
      <w:tabs>
        <w:tab w:val="left" w:pos="1080"/>
      </w:tabs>
      <w:autoSpaceDE w:val="0"/>
      <w:autoSpaceDN w:val="0"/>
      <w:adjustRightInd w:val="0"/>
      <w:spacing w:after="180"/>
      <w:ind w:left="360" w:hanging="360"/>
    </w:pPr>
    <w:rPr>
      <w:sz w:val="18"/>
      <w:szCs w:val="18"/>
    </w:rPr>
  </w:style>
  <w:style w:type="paragraph" w:customStyle="1" w:styleId="TB2-TableBullet2">
    <w:name w:val="TB2 - Table Bullet 2"/>
    <w:next w:val="Normal"/>
    <w:pPr>
      <w:widowControl w:val="0"/>
      <w:tabs>
        <w:tab w:val="left" w:pos="1440"/>
      </w:tabs>
      <w:autoSpaceDE w:val="0"/>
      <w:autoSpaceDN w:val="0"/>
      <w:adjustRightInd w:val="0"/>
      <w:spacing w:after="180"/>
      <w:ind w:left="720" w:hanging="360"/>
    </w:pPr>
    <w:rPr>
      <w:sz w:val="18"/>
      <w:szCs w:val="18"/>
    </w:rPr>
  </w:style>
  <w:style w:type="paragraph" w:customStyle="1" w:styleId="TB3-TableBullet3">
    <w:name w:val="TB3 - Table Bullet 3"/>
    <w:next w:val="Normal"/>
    <w:pPr>
      <w:widowControl w:val="0"/>
      <w:tabs>
        <w:tab w:val="left" w:pos="2160"/>
      </w:tabs>
      <w:autoSpaceDE w:val="0"/>
      <w:autoSpaceDN w:val="0"/>
      <w:adjustRightInd w:val="0"/>
      <w:spacing w:after="180"/>
      <w:ind w:left="1080" w:hanging="360"/>
    </w:pPr>
    <w:rPr>
      <w:sz w:val="18"/>
      <w:szCs w:val="18"/>
    </w:rPr>
  </w:style>
  <w:style w:type="paragraph" w:customStyle="1" w:styleId="TC1-TableContinue1">
    <w:name w:val="TC1 - Table Continue 1"/>
    <w:next w:val="Normal"/>
    <w:pPr>
      <w:widowControl w:val="0"/>
      <w:autoSpaceDE w:val="0"/>
      <w:autoSpaceDN w:val="0"/>
      <w:adjustRightInd w:val="0"/>
      <w:spacing w:after="180"/>
      <w:ind w:left="360"/>
    </w:pPr>
    <w:rPr>
      <w:sz w:val="18"/>
      <w:szCs w:val="18"/>
    </w:rPr>
  </w:style>
  <w:style w:type="paragraph" w:customStyle="1" w:styleId="TH1-Tablehanging1">
    <w:name w:val="TH1 - Table hanging 1"/>
    <w:next w:val="Normal"/>
    <w:pPr>
      <w:widowControl w:val="0"/>
      <w:tabs>
        <w:tab w:val="left" w:pos="720"/>
      </w:tabs>
      <w:autoSpaceDE w:val="0"/>
      <w:autoSpaceDN w:val="0"/>
      <w:adjustRightInd w:val="0"/>
      <w:ind w:left="360" w:hanging="360"/>
    </w:pPr>
    <w:rPr>
      <w:sz w:val="18"/>
      <w:szCs w:val="18"/>
    </w:rPr>
  </w:style>
  <w:style w:type="paragraph" w:customStyle="1" w:styleId="TH2-Tablehanging2">
    <w:name w:val="TH2 - Table hanging 2"/>
    <w:next w:val="Normal"/>
    <w:pPr>
      <w:widowControl w:val="0"/>
      <w:tabs>
        <w:tab w:val="left" w:pos="1440"/>
      </w:tabs>
      <w:autoSpaceDE w:val="0"/>
      <w:autoSpaceDN w:val="0"/>
      <w:adjustRightInd w:val="0"/>
      <w:ind w:left="720" w:hanging="360"/>
    </w:pPr>
    <w:rPr>
      <w:sz w:val="18"/>
      <w:szCs w:val="18"/>
    </w:rPr>
  </w:style>
  <w:style w:type="paragraph" w:customStyle="1" w:styleId="TH3-Tablehanging3">
    <w:name w:val="TH3 - Table hanging 3"/>
    <w:next w:val="Normal"/>
    <w:pPr>
      <w:widowControl w:val="0"/>
      <w:tabs>
        <w:tab w:val="left" w:pos="2160"/>
      </w:tabs>
      <w:autoSpaceDE w:val="0"/>
      <w:autoSpaceDN w:val="0"/>
      <w:adjustRightInd w:val="0"/>
      <w:ind w:left="1080" w:hanging="360"/>
    </w:pPr>
    <w:rPr>
      <w:sz w:val="18"/>
      <w:szCs w:val="18"/>
    </w:rPr>
  </w:style>
  <w:style w:type="paragraph" w:customStyle="1" w:styleId="TH4-Tablehanging4">
    <w:name w:val="TH4 - Table hanging 4"/>
    <w:next w:val="Normal"/>
    <w:pPr>
      <w:widowControl w:val="0"/>
      <w:tabs>
        <w:tab w:val="left" w:pos="2880"/>
      </w:tabs>
      <w:autoSpaceDE w:val="0"/>
      <w:autoSpaceDN w:val="0"/>
      <w:adjustRightInd w:val="0"/>
      <w:ind w:left="1440" w:hanging="360"/>
    </w:pPr>
    <w:rPr>
      <w:sz w:val="18"/>
      <w:szCs w:val="18"/>
    </w:rPr>
  </w:style>
  <w:style w:type="paragraph" w:customStyle="1" w:styleId="TitleAddressBlock">
    <w:name w:val="TitleAddressBlock"/>
    <w:rsid w:val="00BD587F"/>
    <w:pPr>
      <w:widowControl w:val="0"/>
      <w:autoSpaceDE w:val="0"/>
      <w:autoSpaceDN w:val="0"/>
      <w:adjustRightInd w:val="0"/>
      <w:spacing w:before="240" w:after="60" w:line="276" w:lineRule="auto"/>
      <w:jc w:val="center"/>
    </w:pPr>
    <w:rPr>
      <w:rFonts w:ascii="Arial" w:hAnsi="Arial" w:cs="Arial"/>
      <w:color w:val="000000"/>
      <w:sz w:val="24"/>
      <w:szCs w:val="24"/>
    </w:rPr>
  </w:style>
  <w:style w:type="paragraph" w:customStyle="1" w:styleId="TitleBig">
    <w:name w:val="TitleBig"/>
    <w:next w:val="Normal"/>
    <w:pPr>
      <w:widowControl w:val="0"/>
      <w:autoSpaceDE w:val="0"/>
      <w:autoSpaceDN w:val="0"/>
      <w:adjustRightInd w:val="0"/>
      <w:spacing w:before="240" w:after="60"/>
      <w:jc w:val="center"/>
    </w:pPr>
    <w:rPr>
      <w:rFonts w:ascii="Arial" w:hAnsi="Arial" w:cs="Arial"/>
      <w:b/>
      <w:bCs/>
      <w:sz w:val="32"/>
      <w:szCs w:val="32"/>
    </w:rPr>
  </w:style>
  <w:style w:type="paragraph" w:customStyle="1" w:styleId="TitleFigure">
    <w:name w:val="TitleFigure"/>
    <w:next w:val="Normal"/>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itleFigureCont">
    <w:name w:val="TitleFigureCont"/>
    <w:next w:val="Normal"/>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itleRevisionNum">
    <w:name w:val="TitleRevisionNum"/>
    <w:next w:val="Normal"/>
    <w:pPr>
      <w:widowControl w:val="0"/>
      <w:autoSpaceDE w:val="0"/>
      <w:autoSpaceDN w:val="0"/>
      <w:adjustRightInd w:val="0"/>
      <w:spacing w:before="240" w:after="60"/>
      <w:jc w:val="center"/>
    </w:pPr>
    <w:rPr>
      <w:rFonts w:ascii="Arial" w:hAnsi="Arial" w:cs="Arial"/>
      <w:b/>
      <w:bCs/>
      <w:sz w:val="28"/>
      <w:szCs w:val="28"/>
    </w:rPr>
  </w:style>
  <w:style w:type="paragraph" w:customStyle="1" w:styleId="TitleSpec">
    <w:name w:val="TitleSpec"/>
    <w:next w:val="Normal"/>
    <w:pPr>
      <w:widowControl w:val="0"/>
      <w:pBdr>
        <w:top w:val="single" w:sz="2" w:space="2" w:color="000000"/>
        <w:left w:val="single" w:sz="2" w:space="2" w:color="000000"/>
        <w:bottom w:val="single" w:sz="8" w:space="2" w:color="000000"/>
        <w:right w:val="single" w:sz="8" w:space="2" w:color="000000"/>
      </w:pBdr>
      <w:autoSpaceDE w:val="0"/>
      <w:autoSpaceDN w:val="0"/>
      <w:adjustRightInd w:val="0"/>
      <w:spacing w:before="360" w:after="360"/>
      <w:ind w:left="1440" w:right="1440"/>
      <w:jc w:val="center"/>
    </w:pPr>
    <w:rPr>
      <w:rFonts w:ascii="Arial" w:hAnsi="Arial" w:cs="Arial"/>
      <w:b/>
      <w:bCs/>
      <w:color w:val="000000"/>
      <w:sz w:val="48"/>
      <w:szCs w:val="48"/>
    </w:rPr>
  </w:style>
  <w:style w:type="paragraph" w:customStyle="1" w:styleId="TitleSpec2">
    <w:name w:val="TitleSpec2"/>
    <w:next w:val="Normal"/>
    <w:pPr>
      <w:widowControl w:val="0"/>
      <w:autoSpaceDE w:val="0"/>
      <w:autoSpaceDN w:val="0"/>
      <w:adjustRightInd w:val="0"/>
      <w:spacing w:before="240" w:after="60"/>
      <w:jc w:val="center"/>
    </w:pPr>
    <w:rPr>
      <w:rFonts w:ascii="Arial" w:hAnsi="Arial" w:cs="Arial"/>
      <w:b/>
      <w:bCs/>
      <w:sz w:val="40"/>
      <w:szCs w:val="40"/>
    </w:rPr>
  </w:style>
  <w:style w:type="paragraph" w:customStyle="1" w:styleId="TitleSpec3">
    <w:name w:val="TitleSpec3"/>
    <w:next w:val="Normal"/>
    <w:pPr>
      <w:widowControl w:val="0"/>
      <w:autoSpaceDE w:val="0"/>
      <w:autoSpaceDN w:val="0"/>
      <w:adjustRightInd w:val="0"/>
      <w:spacing w:before="240" w:after="60"/>
      <w:ind w:left="1440" w:right="1440"/>
      <w:jc w:val="center"/>
    </w:pPr>
    <w:rPr>
      <w:rFonts w:ascii="Arial" w:hAnsi="Arial" w:cs="Arial"/>
      <w:b/>
      <w:bCs/>
      <w:sz w:val="28"/>
      <w:szCs w:val="28"/>
    </w:rPr>
  </w:style>
  <w:style w:type="paragraph" w:customStyle="1" w:styleId="TitleTable">
    <w:name w:val="TitleTable"/>
    <w:next w:val="Normal"/>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itleTableCont">
    <w:name w:val="TitleTableCont"/>
    <w:next w:val="Normal"/>
    <w:pPr>
      <w:keepNext/>
      <w:widowControl w:val="0"/>
      <w:autoSpaceDE w:val="0"/>
      <w:autoSpaceDN w:val="0"/>
      <w:adjustRightInd w:val="0"/>
      <w:spacing w:before="240" w:after="60"/>
      <w:jc w:val="center"/>
    </w:pPr>
    <w:rPr>
      <w:rFonts w:ascii="Arial" w:hAnsi="Arial" w:cs="Arial"/>
      <w:b/>
      <w:bCs/>
      <w:color w:val="000080"/>
      <w:sz w:val="18"/>
      <w:szCs w:val="18"/>
    </w:rPr>
  </w:style>
  <w:style w:type="paragraph" w:customStyle="1" w:styleId="TableContents">
    <w:name w:val="Table Contents"/>
    <w:basedOn w:val="Normal"/>
  </w:style>
  <w:style w:type="paragraph" w:customStyle="1" w:styleId="TableHeading">
    <w:name w:val="Table Heading"/>
    <w:basedOn w:val="TableContents"/>
    <w:pPr>
      <w:jc w:val="center"/>
    </w:pPr>
    <w:rPr>
      <w:b/>
      <w:bCs/>
      <w:i/>
      <w:iCs/>
    </w:rPr>
  </w:style>
  <w:style w:type="paragraph" w:customStyle="1" w:styleId="ParaDoCSDD">
    <w:name w:val="ParaDoCSDD"/>
    <w:pPr>
      <w:widowControl w:val="0"/>
      <w:autoSpaceDE w:val="0"/>
      <w:autoSpaceDN w:val="0"/>
      <w:adjustRightInd w:val="0"/>
      <w:spacing w:before="144" w:after="144"/>
      <w:ind w:left="360"/>
    </w:pPr>
  </w:style>
  <w:style w:type="character" w:styleId="FootnoteReference">
    <w:name w:val="footnote reference"/>
    <w:semiHidden/>
    <w:rPr>
      <w:position w:val="6"/>
      <w:sz w:val="16"/>
      <w:szCs w:val="16"/>
    </w:rPr>
  </w:style>
  <w:style w:type="character" w:customStyle="1" w:styleId="FootnoteSymbol">
    <w:name w:val="Footnote Symbol"/>
    <w:rPr>
      <w:position w:val="1"/>
      <w:sz w:val="16"/>
      <w:szCs w:val="16"/>
    </w:rPr>
  </w:style>
  <w:style w:type="character" w:customStyle="1" w:styleId="cbold">
    <w:name w:val="c_bold"/>
    <w:rPr>
      <w:b/>
      <w:bCs/>
    </w:rPr>
  </w:style>
  <w:style w:type="character" w:customStyle="1" w:styleId="cbolditalic">
    <w:name w:val="c_bolditalic"/>
    <w:rPr>
      <w:b/>
      <w:bCs/>
      <w:i/>
      <w:iCs/>
    </w:rPr>
  </w:style>
  <w:style w:type="character" w:customStyle="1" w:styleId="cboldunderlined">
    <w:name w:val="c_boldunderlined"/>
    <w:rPr>
      <w:b/>
      <w:bCs/>
      <w:u w:val="single"/>
    </w:rPr>
  </w:style>
  <w:style w:type="character" w:customStyle="1" w:styleId="cbullet1">
    <w:name w:val="c_bullet1"/>
    <w:rPr>
      <w:rFonts w:ascii="Wingdings" w:hAnsi="Wingdings" w:cs="Wingdings" w:hint="default"/>
      <w:color w:val="000000"/>
    </w:rPr>
  </w:style>
  <w:style w:type="character" w:customStyle="1" w:styleId="cbullet2">
    <w:name w:val="c_bullet2"/>
    <w:rPr>
      <w:rFonts w:ascii="Wingdings" w:hAnsi="Wingdings" w:cs="Wingdings" w:hint="default"/>
      <w:color w:val="000000"/>
      <w:sz w:val="20"/>
      <w:szCs w:val="20"/>
    </w:rPr>
  </w:style>
  <w:style w:type="character" w:customStyle="1" w:styleId="cbullet3">
    <w:name w:val="c_bullet3"/>
    <w:rPr>
      <w:rFonts w:ascii="Wingdings" w:hAnsi="Wingdings" w:cs="Wingdings" w:hint="default"/>
      <w:color w:val="000000"/>
      <w:sz w:val="16"/>
      <w:szCs w:val="16"/>
    </w:rPr>
  </w:style>
  <w:style w:type="character" w:customStyle="1" w:styleId="chidden">
    <w:name w:val="c_hidden"/>
    <w:rPr>
      <w:vanish/>
      <w:webHidden w:val="0"/>
      <w:color w:val="FFFFFF"/>
      <w:sz w:val="6"/>
      <w:szCs w:val="6"/>
      <w:shd w:val="clear" w:color="auto" w:fill="FFFFFF"/>
      <w:specVanish w:val="0"/>
    </w:rPr>
  </w:style>
  <w:style w:type="character" w:customStyle="1" w:styleId="citalic">
    <w:name w:val="c_italic"/>
    <w:rPr>
      <w:i/>
      <w:iCs/>
    </w:rPr>
  </w:style>
  <w:style w:type="character" w:customStyle="1" w:styleId="csubscript">
    <w:name w:val="c_subscript"/>
    <w:rPr>
      <w:color w:val="000000"/>
      <w:position w:val="-1"/>
      <w:sz w:val="12"/>
      <w:szCs w:val="12"/>
    </w:rPr>
  </w:style>
  <w:style w:type="character" w:customStyle="1" w:styleId="csuperscript">
    <w:name w:val="c_superscript"/>
    <w:rPr>
      <w:color w:val="000000"/>
      <w:position w:val="1"/>
      <w:sz w:val="12"/>
      <w:szCs w:val="12"/>
    </w:rPr>
  </w:style>
  <w:style w:type="character" w:customStyle="1" w:styleId="cunderlined">
    <w:name w:val="c_underlined"/>
    <w:rPr>
      <w:sz w:val="18"/>
      <w:szCs w:val="18"/>
      <w:u w:val="single"/>
    </w:rPr>
  </w:style>
  <w:style w:type="character" w:customStyle="1" w:styleId="cWarningCaution">
    <w:name w:val="c_WarningCaution"/>
    <w:rPr>
      <w:b/>
      <w:bCs/>
      <w:u w:val="single"/>
    </w:rPr>
  </w:style>
  <w:style w:type="character" w:customStyle="1" w:styleId="FixedFont1">
    <w:name w:val="FixedFont1"/>
    <w:rPr>
      <w:rFonts w:ascii="Courier New" w:hAnsi="Courier New" w:cs="Courier New" w:hint="default"/>
      <w:sz w:val="16"/>
      <w:szCs w:val="16"/>
    </w:rPr>
  </w:style>
  <w:style w:type="character" w:customStyle="1" w:styleId="FixedFont2">
    <w:name w:val="FixedFont2"/>
    <w:rPr>
      <w:rFonts w:ascii="Courier New" w:hAnsi="Courier New" w:cs="Courier New" w:hint="default"/>
      <w:sz w:val="18"/>
      <w:szCs w:val="18"/>
    </w:rPr>
  </w:style>
  <w:style w:type="character" w:customStyle="1" w:styleId="FixedFont3">
    <w:name w:val="FixedFont3"/>
    <w:rPr>
      <w:rFonts w:ascii="Courier New" w:hAnsi="Courier New" w:cs="Courier New" w:hint="default"/>
      <w:b/>
      <w:bCs/>
      <w:sz w:val="18"/>
      <w:szCs w:val="18"/>
    </w:rPr>
  </w:style>
  <w:style w:type="character" w:customStyle="1" w:styleId="Internetlink">
    <w:name w:val="Internet link"/>
    <w:rPr>
      <w:color w:val="0000FF"/>
    </w:rPr>
  </w:style>
  <w:style w:type="character" w:customStyle="1" w:styleId="LinkSymbol">
    <w:name w:val="LinkSymbol"/>
    <w:rPr>
      <w:rFonts w:ascii="Webdings" w:hAnsi="Webdings" w:cs="Webdings" w:hint="default"/>
      <w:color w:val="800080"/>
      <w:sz w:val="28"/>
      <w:szCs w:val="28"/>
    </w:rPr>
  </w:style>
  <w:style w:type="character" w:customStyle="1" w:styleId="LinkSymbolSet2">
    <w:name w:val="LinkSymbolSet2"/>
    <w:rPr>
      <w:rFonts w:ascii="Wingdings" w:hAnsi="Wingdings" w:cs="Wingdings" w:hint="default"/>
      <w:color w:val="800080"/>
      <w:sz w:val="28"/>
      <w:szCs w:val="28"/>
    </w:rPr>
  </w:style>
  <w:style w:type="character" w:customStyle="1" w:styleId="NormalFont">
    <w:name w:val="Normal Font"/>
    <w:rPr>
      <w:rFonts w:ascii="Times Roman" w:hAnsi="Times Roman" w:cs="Times Roman" w:hint="default"/>
      <w:sz w:val="18"/>
      <w:szCs w:val="18"/>
    </w:rPr>
  </w:style>
  <w:style w:type="character" w:customStyle="1" w:styleId="Notes">
    <w:name w:val="Notes"/>
    <w:rPr>
      <w:color w:val="000000"/>
    </w:rPr>
  </w:style>
  <w:style w:type="character" w:customStyle="1" w:styleId="ParaLabel">
    <w:name w:val="ParaLabel"/>
    <w:rPr>
      <w:b/>
      <w:bCs/>
    </w:rPr>
  </w:style>
  <w:style w:type="character" w:customStyle="1" w:styleId="Subscript">
    <w:name w:val="Subscript"/>
    <w:rPr>
      <w:position w:val="-1"/>
      <w:sz w:val="12"/>
      <w:szCs w:val="12"/>
    </w:rPr>
  </w:style>
  <w:style w:type="character" w:customStyle="1" w:styleId="Superscript">
    <w:name w:val="Superscript"/>
    <w:rPr>
      <w:position w:val="1"/>
      <w:sz w:val="12"/>
      <w:szCs w:val="12"/>
    </w:rPr>
  </w:style>
  <w:style w:type="character" w:customStyle="1" w:styleId="Symbols">
    <w:name w:val="Symbols"/>
    <w:rPr>
      <w:rFonts w:ascii="Symbol" w:hAnsi="Symbol" w:cs="Symbol" w:hint="default"/>
    </w:rPr>
  </w:style>
  <w:style w:type="character" w:customStyle="1" w:styleId="OfInterest">
    <w:name w:val="Of Interest"/>
    <w:rPr>
      <w:shd w:val="clear" w:color="auto" w:fill="00FF80"/>
    </w:rPr>
  </w:style>
  <w:style w:type="character" w:customStyle="1" w:styleId="RevisedText">
    <w:name w:val="RevisedText"/>
  </w:style>
  <w:style w:type="character" w:customStyle="1" w:styleId="BibKey">
    <w:name w:val="BibKey"/>
    <w:rPr>
      <w:color w:val="FFFFFF"/>
      <w:shd w:val="clear" w:color="auto" w:fill="000080"/>
    </w:rPr>
  </w:style>
  <w:style w:type="character" w:customStyle="1" w:styleId="BibTitle">
    <w:name w:val="BibTitle"/>
    <w:rPr>
      <w:i/>
      <w:iCs/>
    </w:rPr>
  </w:style>
  <w:style w:type="character" w:customStyle="1" w:styleId="ContactKey">
    <w:name w:val="ContactKey"/>
    <w:rPr>
      <w:b/>
      <w:bCs/>
      <w:color w:val="000000"/>
    </w:rPr>
  </w:style>
  <w:style w:type="character" w:customStyle="1" w:styleId="CSDDManXRef">
    <w:name w:val="CSDDManXRef"/>
    <w:rPr>
      <w:color w:val="FFC4C4"/>
    </w:rPr>
  </w:style>
  <w:style w:type="character" w:customStyle="1" w:styleId="CSDDNoXRef">
    <w:name w:val="CSDDNoXRef"/>
  </w:style>
  <w:style w:type="character" w:customStyle="1" w:styleId="CSDDXRef">
    <w:name w:val="CSDDXRef"/>
    <w:rPr>
      <w:color w:val="FF8080"/>
    </w:rPr>
  </w:style>
  <w:style w:type="character" w:customStyle="1" w:styleId="CSDDXRefTag">
    <w:name w:val="CSDDXRefTag"/>
  </w:style>
  <w:style w:type="character" w:customStyle="1" w:styleId="DefKey">
    <w:name w:val="DefKey"/>
    <w:rPr>
      <w:b/>
      <w:bCs/>
    </w:rPr>
  </w:style>
  <w:style w:type="character" w:customStyle="1" w:styleId="Example1">
    <w:name w:val="Example1"/>
  </w:style>
  <w:style w:type="character" w:customStyle="1" w:styleId="FigureDef">
    <w:name w:val="FigureDef"/>
    <w:rPr>
      <w:b/>
      <w:bCs/>
      <w:color w:val="800000"/>
    </w:rPr>
  </w:style>
  <w:style w:type="character" w:customStyle="1" w:styleId="FigureKey">
    <w:name w:val="FigureKey"/>
    <w:rPr>
      <w:vanish/>
      <w:webHidden w:val="0"/>
      <w:color w:val="FFFFFF"/>
      <w:sz w:val="4"/>
      <w:szCs w:val="4"/>
      <w:specVanish w:val="0"/>
    </w:rPr>
  </w:style>
  <w:style w:type="character" w:customStyle="1" w:styleId="Illustration1">
    <w:name w:val="Illustration1"/>
  </w:style>
  <w:style w:type="character" w:customStyle="1" w:styleId="NoIndex">
    <w:name w:val="NoIndex"/>
  </w:style>
  <w:style w:type="character" w:customStyle="1" w:styleId="Note1">
    <w:name w:val="Note1"/>
  </w:style>
  <w:style w:type="character" w:customStyle="1" w:styleId="WW-Notes">
    <w:name w:val="WW-Notes"/>
  </w:style>
  <w:style w:type="character" w:customStyle="1" w:styleId="Popup">
    <w:name w:val="Popup"/>
  </w:style>
  <w:style w:type="character" w:customStyle="1" w:styleId="Questions">
    <w:name w:val="Questions"/>
  </w:style>
  <w:style w:type="character" w:customStyle="1" w:styleId="Refext">
    <w:name w:val="Refext"/>
    <w:rPr>
      <w:color w:val="0080FF"/>
    </w:rPr>
  </w:style>
  <w:style w:type="character" w:customStyle="1" w:styleId="RefFig">
    <w:name w:val="RefFig"/>
    <w:rPr>
      <w:color w:val="0000FF"/>
    </w:rPr>
  </w:style>
  <w:style w:type="character" w:customStyle="1" w:styleId="Refint">
    <w:name w:val="Refint"/>
    <w:rsid w:val="00BA2C86"/>
    <w:rPr>
      <w:color w:val="0000FF"/>
    </w:rPr>
  </w:style>
  <w:style w:type="character" w:customStyle="1" w:styleId="RefTbl">
    <w:name w:val="RefTbl"/>
    <w:rPr>
      <w:color w:val="0000FF"/>
    </w:rPr>
  </w:style>
  <w:style w:type="character" w:customStyle="1" w:styleId="WW-RevisedText">
    <w:name w:val="WW-RevisedText"/>
  </w:style>
  <w:style w:type="character" w:customStyle="1" w:styleId="SGMLExample1">
    <w:name w:val="SGMLExample1"/>
  </w:style>
  <w:style w:type="character" w:customStyle="1" w:styleId="TableKey">
    <w:name w:val="TableKey"/>
    <w:rPr>
      <w:vanish/>
      <w:webHidden w:val="0"/>
      <w:color w:val="FFFFFF"/>
      <w:sz w:val="4"/>
      <w:szCs w:val="4"/>
      <w:specVanish w:val="0"/>
    </w:rPr>
  </w:style>
  <w:style w:type="character" w:customStyle="1" w:styleId="Term">
    <w:name w:val="_Term"/>
    <w:rPr>
      <w:b/>
      <w:bCs/>
    </w:rPr>
  </w:style>
  <w:style w:type="character" w:customStyle="1" w:styleId="TermUsage">
    <w:name w:val="_TermUsage"/>
  </w:style>
  <w:style w:type="character" w:customStyle="1" w:styleId="TitleFigure1">
    <w:name w:val="TitleFigure1"/>
    <w:rPr>
      <w:b/>
      <w:bCs/>
      <w:i/>
      <w:iCs/>
    </w:rPr>
  </w:style>
  <w:style w:type="character" w:customStyle="1" w:styleId="TitleTable1">
    <w:name w:val="TitleTable1"/>
    <w:rPr>
      <w:b/>
      <w:bCs/>
      <w:i/>
      <w:iCs/>
    </w:rPr>
  </w:style>
  <w:style w:type="character" w:customStyle="1" w:styleId="VisitedInternetLink">
    <w:name w:val="Visited Internet Link"/>
    <w:rPr>
      <w:color w:val="800000"/>
      <w:u w:val="single"/>
    </w:rPr>
  </w:style>
  <w:style w:type="character" w:customStyle="1" w:styleId="Notes1">
    <w:name w:val="Notes1"/>
  </w:style>
  <w:style w:type="character" w:customStyle="1" w:styleId="RevisedText1">
    <w:name w:val="RevisedText1"/>
  </w:style>
  <w:style w:type="paragraph" w:styleId="Subtitle">
    <w:name w:val="Subtitle"/>
    <w:basedOn w:val="Heading"/>
    <w:next w:val="BodyText"/>
    <w:qFormat/>
    <w:pPr>
      <w:jc w:val="center"/>
    </w:pPr>
    <w:rPr>
      <w:i/>
      <w:iCs/>
    </w:rPr>
  </w:style>
  <w:style w:type="paragraph" w:styleId="Title">
    <w:name w:val="Title"/>
    <w:basedOn w:val="Heading"/>
    <w:next w:val="Normal"/>
    <w:qFormat/>
    <w:pPr>
      <w:spacing w:after="60"/>
      <w:jc w:val="center"/>
    </w:pPr>
    <w:rPr>
      <w:rFonts w:cs="Arial"/>
      <w:b/>
      <w:bCs/>
      <w:sz w:val="32"/>
      <w:szCs w:val="32"/>
    </w:rPr>
  </w:style>
  <w:style w:type="character" w:styleId="PageNumber">
    <w:name w:val="page number"/>
    <w:basedOn w:val="DefaultParagraphFont"/>
    <w:rsid w:val="00BD587F"/>
  </w:style>
  <w:style w:type="paragraph" w:styleId="BalloonText">
    <w:name w:val="Balloon Text"/>
    <w:basedOn w:val="Normal"/>
    <w:link w:val="BalloonTextChar"/>
    <w:uiPriority w:val="99"/>
    <w:semiHidden/>
    <w:rsid w:val="00BD587F"/>
    <w:rPr>
      <w:rFonts w:ascii="Tahoma" w:hAnsi="Tahoma" w:cs="Tahoma"/>
      <w:sz w:val="16"/>
      <w:szCs w:val="16"/>
    </w:rPr>
  </w:style>
  <w:style w:type="paragraph" w:customStyle="1" w:styleId="Default">
    <w:name w:val="Default"/>
    <w:rsid w:val="006C0420"/>
    <w:pPr>
      <w:widowControl w:val="0"/>
      <w:autoSpaceDE w:val="0"/>
      <w:autoSpaceDN w:val="0"/>
      <w:adjustRightInd w:val="0"/>
    </w:pPr>
    <w:rPr>
      <w:rFonts w:ascii="Arial" w:eastAsia="MS Mincho" w:hAnsi="Arial" w:cs="Arial"/>
      <w:color w:val="000000"/>
      <w:sz w:val="24"/>
      <w:szCs w:val="24"/>
      <w:lang w:eastAsia="ja-JP"/>
    </w:rPr>
  </w:style>
  <w:style w:type="paragraph" w:customStyle="1" w:styleId="CM91">
    <w:name w:val="CM91"/>
    <w:basedOn w:val="Default"/>
    <w:next w:val="Default"/>
    <w:rsid w:val="006C0420"/>
    <w:pPr>
      <w:spacing w:after="165"/>
    </w:pPr>
    <w:rPr>
      <w:color w:val="auto"/>
    </w:rPr>
  </w:style>
  <w:style w:type="paragraph" w:customStyle="1" w:styleId="CM90">
    <w:name w:val="CM90"/>
    <w:basedOn w:val="Default"/>
    <w:next w:val="Default"/>
    <w:rsid w:val="00636A28"/>
    <w:pPr>
      <w:spacing w:after="295"/>
    </w:pPr>
    <w:rPr>
      <w:color w:val="auto"/>
    </w:rPr>
  </w:style>
  <w:style w:type="character" w:customStyle="1" w:styleId="TitleFigureField">
    <w:name w:val="TitleFigure:Field"/>
    <w:rsid w:val="00322B37"/>
    <w:rPr>
      <w:b/>
      <w:bCs/>
      <w:i/>
      <w:iCs/>
    </w:rPr>
  </w:style>
  <w:style w:type="paragraph" w:styleId="ListBullet">
    <w:name w:val="List Bullet"/>
    <w:basedOn w:val="Normal"/>
    <w:autoRedefine/>
    <w:rsid w:val="00321FE0"/>
    <w:pPr>
      <w:keepNext/>
      <w:spacing w:before="100" w:beforeAutospacing="1" w:after="100" w:afterAutospacing="1"/>
      <w:jc w:val="both"/>
    </w:pPr>
    <w:rPr>
      <w:rFonts w:ascii="Arial" w:hAnsi="Arial" w:cs="Arial"/>
      <w:b/>
      <w:bCs/>
    </w:rPr>
  </w:style>
  <w:style w:type="paragraph" w:customStyle="1" w:styleId="CM4">
    <w:name w:val="CM4"/>
    <w:basedOn w:val="Default"/>
    <w:next w:val="Default"/>
    <w:uiPriority w:val="99"/>
    <w:rsid w:val="00321FE0"/>
    <w:rPr>
      <w:rFonts w:eastAsia="Times New Roman"/>
      <w:color w:val="auto"/>
      <w:lang w:eastAsia="en-US"/>
    </w:rPr>
  </w:style>
  <w:style w:type="paragraph" w:customStyle="1" w:styleId="CM1">
    <w:name w:val="CM1"/>
    <w:basedOn w:val="Default"/>
    <w:next w:val="Default"/>
    <w:uiPriority w:val="99"/>
    <w:rsid w:val="00321FE0"/>
    <w:pPr>
      <w:spacing w:line="231" w:lineRule="atLeast"/>
    </w:pPr>
    <w:rPr>
      <w:rFonts w:eastAsia="Times New Roman"/>
      <w:color w:val="auto"/>
      <w:lang w:eastAsia="en-US"/>
    </w:rPr>
  </w:style>
  <w:style w:type="paragraph" w:customStyle="1" w:styleId="CM3">
    <w:name w:val="CM3"/>
    <w:basedOn w:val="Default"/>
    <w:next w:val="Default"/>
    <w:uiPriority w:val="99"/>
    <w:rsid w:val="00321FE0"/>
    <w:pPr>
      <w:spacing w:line="231" w:lineRule="atLeast"/>
    </w:pPr>
    <w:rPr>
      <w:rFonts w:eastAsia="Times New Roman"/>
      <w:color w:val="auto"/>
      <w:lang w:eastAsia="en-US"/>
    </w:rPr>
  </w:style>
  <w:style w:type="paragraph" w:styleId="Revision">
    <w:name w:val="Revision"/>
    <w:hidden/>
    <w:uiPriority w:val="99"/>
    <w:semiHidden/>
    <w:rsid w:val="00480621"/>
    <w:rPr>
      <w:color w:val="000000"/>
    </w:rPr>
  </w:style>
  <w:style w:type="paragraph" w:customStyle="1" w:styleId="ATACSDDEntry">
    <w:name w:val="ATA_CSDD_Entry"/>
    <w:basedOn w:val="Normal"/>
    <w:qFormat/>
    <w:rsid w:val="00BD587F"/>
    <w:pPr>
      <w:pBdr>
        <w:top w:val="single" w:sz="4" w:space="1" w:color="auto"/>
        <w:left w:val="single" w:sz="4" w:space="4" w:color="auto"/>
        <w:bottom w:val="single" w:sz="4" w:space="1" w:color="auto"/>
        <w:right w:val="single" w:sz="4" w:space="4" w:color="auto"/>
      </w:pBdr>
      <w:shd w:val="clear" w:color="auto" w:fill="FFFF99"/>
      <w:spacing w:before="60" w:after="60"/>
    </w:pPr>
    <w:rPr>
      <w:rFonts w:eastAsia="Times New Roman"/>
      <w:b/>
      <w:sz w:val="20"/>
    </w:rPr>
  </w:style>
  <w:style w:type="paragraph" w:customStyle="1" w:styleId="ATAChapter">
    <w:name w:val="ATA_Chapter"/>
    <w:next w:val="Normal"/>
    <w:qFormat/>
    <w:rsid w:val="00BD587F"/>
    <w:pPr>
      <w:pageBreakBefore/>
      <w:numPr>
        <w:numId w:val="52"/>
      </w:numPr>
      <w:pBdr>
        <w:top w:val="single" w:sz="48" w:space="1" w:color="000099"/>
      </w:pBdr>
      <w:spacing w:after="200" w:line="276" w:lineRule="auto"/>
    </w:pPr>
    <w:rPr>
      <w:rFonts w:ascii="Arial" w:hAnsi="Arial" w:cs="Arial"/>
      <w:b/>
      <w:color w:val="000000"/>
      <w:sz w:val="32"/>
      <w:szCs w:val="32"/>
    </w:rPr>
  </w:style>
  <w:style w:type="paragraph" w:customStyle="1" w:styleId="ATASection">
    <w:name w:val="ATA_Section"/>
    <w:next w:val="ATAParaText"/>
    <w:qFormat/>
    <w:rsid w:val="00BD587F"/>
    <w:pPr>
      <w:keepNext/>
      <w:numPr>
        <w:ilvl w:val="1"/>
        <w:numId w:val="52"/>
      </w:numPr>
      <w:pBdr>
        <w:top w:val="single" w:sz="18" w:space="1" w:color="008080"/>
      </w:pBdr>
    </w:pPr>
    <w:rPr>
      <w:rFonts w:ascii="Arial" w:hAnsi="Arial" w:cs="Arial"/>
      <w:b/>
      <w:sz w:val="30"/>
      <w:szCs w:val="30"/>
    </w:rPr>
  </w:style>
  <w:style w:type="paragraph" w:customStyle="1" w:styleId="ATASubject">
    <w:name w:val="ATA_Subject"/>
    <w:next w:val="ATAParaText"/>
    <w:qFormat/>
    <w:rsid w:val="00BD587F"/>
    <w:pPr>
      <w:keepNext/>
      <w:keepLines/>
      <w:widowControl w:val="0"/>
      <w:numPr>
        <w:ilvl w:val="2"/>
        <w:numId w:val="52"/>
      </w:numPr>
      <w:pBdr>
        <w:top w:val="single" w:sz="5" w:space="0" w:color="800080"/>
      </w:pBdr>
      <w:tabs>
        <w:tab w:val="left" w:pos="1080"/>
      </w:tabs>
      <w:autoSpaceDE w:val="0"/>
      <w:autoSpaceDN w:val="0"/>
      <w:adjustRightInd w:val="0"/>
      <w:spacing w:before="216" w:after="144" w:line="276" w:lineRule="auto"/>
    </w:pPr>
    <w:rPr>
      <w:rFonts w:ascii="Arial" w:hAnsi="Arial" w:cs="Arial"/>
      <w:b/>
      <w:bCs/>
      <w:color w:val="000000"/>
      <w:sz w:val="28"/>
      <w:szCs w:val="28"/>
    </w:rPr>
  </w:style>
  <w:style w:type="paragraph" w:customStyle="1" w:styleId="ATAH1">
    <w:name w:val="ATA_H1"/>
    <w:basedOn w:val="Heading1"/>
    <w:next w:val="ATAParaText"/>
    <w:qFormat/>
    <w:rsid w:val="00BD587F"/>
    <w:pPr>
      <w:keepLines w:val="0"/>
      <w:numPr>
        <w:ilvl w:val="3"/>
        <w:numId w:val="52"/>
      </w:numPr>
      <w:spacing w:before="120" w:after="120" w:line="276" w:lineRule="auto"/>
    </w:pPr>
    <w:rPr>
      <w:rFonts w:ascii="Arial" w:eastAsia="Times New Roman" w:hAnsi="Arial" w:cs="Arial"/>
      <w:color w:val="auto"/>
      <w:sz w:val="26"/>
      <w:szCs w:val="26"/>
    </w:rPr>
  </w:style>
  <w:style w:type="paragraph" w:customStyle="1" w:styleId="ATAH2">
    <w:name w:val="ATA_H2"/>
    <w:basedOn w:val="Heading2"/>
    <w:next w:val="ATAParaText"/>
    <w:autoRedefine/>
    <w:qFormat/>
    <w:rsid w:val="00BD587F"/>
    <w:pPr>
      <w:keepLines w:val="0"/>
      <w:numPr>
        <w:ilvl w:val="4"/>
        <w:numId w:val="52"/>
      </w:numPr>
      <w:spacing w:before="120" w:after="120" w:line="276" w:lineRule="auto"/>
    </w:pPr>
    <w:rPr>
      <w:rFonts w:ascii="Arial" w:eastAsia="Times New Roman" w:hAnsi="Arial" w:cs="Arial"/>
      <w:color w:val="auto"/>
      <w:sz w:val="24"/>
    </w:rPr>
  </w:style>
  <w:style w:type="paragraph" w:customStyle="1" w:styleId="ATAH3">
    <w:name w:val="ATA_H3"/>
    <w:basedOn w:val="Heading3"/>
    <w:next w:val="ATAParaText"/>
    <w:qFormat/>
    <w:rsid w:val="00BD587F"/>
    <w:pPr>
      <w:keepNext w:val="0"/>
      <w:keepLines w:val="0"/>
      <w:numPr>
        <w:ilvl w:val="5"/>
        <w:numId w:val="52"/>
      </w:numPr>
      <w:spacing w:before="120" w:after="120" w:line="276" w:lineRule="auto"/>
    </w:pPr>
    <w:rPr>
      <w:rFonts w:ascii="Arial" w:eastAsia="Times New Roman" w:hAnsi="Arial" w:cs="Arial"/>
      <w:color w:val="000000"/>
      <w:sz w:val="22"/>
      <w:szCs w:val="22"/>
    </w:rPr>
  </w:style>
  <w:style w:type="paragraph" w:customStyle="1" w:styleId="ATAH4">
    <w:name w:val="ATA_H4"/>
    <w:basedOn w:val="Heading4"/>
    <w:next w:val="ATAParaText"/>
    <w:qFormat/>
    <w:rsid w:val="00BD587F"/>
    <w:pPr>
      <w:numPr>
        <w:ilvl w:val="6"/>
        <w:numId w:val="52"/>
      </w:numPr>
      <w:tabs>
        <w:tab w:val="left" w:pos="900"/>
      </w:tabs>
      <w:autoSpaceDE w:val="0"/>
      <w:autoSpaceDN w:val="0"/>
      <w:adjustRightInd w:val="0"/>
      <w:spacing w:before="120" w:after="120" w:line="276" w:lineRule="auto"/>
    </w:pPr>
    <w:rPr>
      <w:rFonts w:ascii="Arial" w:eastAsia="Times New Roman" w:hAnsi="Arial" w:cs="Arial"/>
      <w:i w:val="0"/>
      <w:iCs w:val="0"/>
      <w:color w:val="auto"/>
      <w:sz w:val="22"/>
      <w:szCs w:val="22"/>
    </w:rPr>
  </w:style>
  <w:style w:type="paragraph" w:customStyle="1" w:styleId="ATAH5">
    <w:name w:val="ATA_H5"/>
    <w:basedOn w:val="Heading5"/>
    <w:next w:val="ATAParaText"/>
    <w:qFormat/>
    <w:rsid w:val="00BD587F"/>
    <w:pPr>
      <w:numPr>
        <w:ilvl w:val="7"/>
        <w:numId w:val="52"/>
      </w:numPr>
      <w:tabs>
        <w:tab w:val="left" w:pos="1008"/>
        <w:tab w:val="left" w:pos="1152"/>
        <w:tab w:val="left" w:pos="1296"/>
        <w:tab w:val="left" w:pos="1440"/>
      </w:tabs>
      <w:autoSpaceDE w:val="0"/>
      <w:autoSpaceDN w:val="0"/>
      <w:adjustRightInd w:val="0"/>
      <w:spacing w:before="173" w:after="115" w:line="276" w:lineRule="auto"/>
    </w:pPr>
    <w:rPr>
      <w:rFonts w:ascii="Arial" w:eastAsia="Times New Roman" w:hAnsi="Arial" w:cs="Arial"/>
      <w:b/>
      <w:bCs/>
      <w:i/>
      <w:iCs/>
      <w:color w:val="auto"/>
      <w:sz w:val="22"/>
      <w:szCs w:val="22"/>
    </w:rPr>
  </w:style>
  <w:style w:type="paragraph" w:customStyle="1" w:styleId="ATAH6">
    <w:name w:val="ATA_H6"/>
    <w:basedOn w:val="Heading6"/>
    <w:next w:val="ATAParaText"/>
    <w:qFormat/>
    <w:rsid w:val="00BD587F"/>
    <w:pPr>
      <w:widowControl w:val="0"/>
      <w:numPr>
        <w:ilvl w:val="8"/>
        <w:numId w:val="52"/>
      </w:numPr>
      <w:tabs>
        <w:tab w:val="left" w:pos="1152"/>
        <w:tab w:val="left" w:pos="1296"/>
        <w:tab w:val="left" w:pos="1440"/>
      </w:tabs>
      <w:autoSpaceDE w:val="0"/>
      <w:autoSpaceDN w:val="0"/>
      <w:adjustRightInd w:val="0"/>
      <w:spacing w:before="173" w:after="115" w:line="276" w:lineRule="auto"/>
    </w:pPr>
    <w:rPr>
      <w:rFonts w:ascii="Arial" w:eastAsia="Times New Roman" w:hAnsi="Arial" w:cs="Arial"/>
      <w:b/>
      <w:bCs/>
      <w:i w:val="0"/>
      <w:iCs w:val="0"/>
      <w:color w:val="auto"/>
      <w:sz w:val="22"/>
      <w:szCs w:val="22"/>
      <w:u w:val="single"/>
    </w:rPr>
  </w:style>
  <w:style w:type="character" w:customStyle="1" w:styleId="Heading1Char">
    <w:name w:val="Heading 1 Char"/>
    <w:basedOn w:val="DefaultParagraphFont"/>
    <w:link w:val="Heading1"/>
    <w:uiPriority w:val="9"/>
    <w:rsid w:val="00BD587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58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D587F"/>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BD587F"/>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BD587F"/>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BD587F"/>
    <w:rPr>
      <w:rFonts w:asciiTheme="majorHAnsi" w:eastAsiaTheme="majorEastAsia" w:hAnsiTheme="majorHAnsi" w:cstheme="majorBidi"/>
      <w:i/>
      <w:iCs/>
      <w:color w:val="243F60" w:themeColor="accent1" w:themeShade="7F"/>
      <w:sz w:val="24"/>
    </w:rPr>
  </w:style>
  <w:style w:type="paragraph" w:customStyle="1" w:styleId="ATASpecTitle">
    <w:name w:val="ATA_SpecTitle"/>
    <w:qFormat/>
    <w:rsid w:val="00BD587F"/>
    <w:pPr>
      <w:widowControl w:val="0"/>
      <w:pBdr>
        <w:top w:val="single" w:sz="6" w:space="2" w:color="000000"/>
        <w:left w:val="single" w:sz="6" w:space="2" w:color="000000"/>
        <w:bottom w:val="single" w:sz="12" w:space="2" w:color="000000"/>
        <w:right w:val="single" w:sz="12" w:space="2" w:color="000000"/>
      </w:pBdr>
      <w:autoSpaceDE w:val="0"/>
      <w:autoSpaceDN w:val="0"/>
      <w:adjustRightInd w:val="0"/>
      <w:spacing w:before="360" w:after="360" w:line="276" w:lineRule="auto"/>
      <w:ind w:left="1440" w:right="1440"/>
      <w:jc w:val="center"/>
    </w:pPr>
    <w:rPr>
      <w:rFonts w:ascii="Arial" w:hAnsi="Arial" w:cs="Arial"/>
      <w:b/>
      <w:bCs/>
      <w:color w:val="000000"/>
      <w:sz w:val="48"/>
      <w:szCs w:val="48"/>
    </w:rPr>
  </w:style>
  <w:style w:type="paragraph" w:customStyle="1" w:styleId="ATASectionNoNumbers">
    <w:name w:val="ATA_Section_NoNumbers"/>
    <w:basedOn w:val="Normal"/>
    <w:qFormat/>
    <w:rsid w:val="00BD587F"/>
    <w:pPr>
      <w:pBdr>
        <w:top w:val="single" w:sz="18" w:space="1" w:color="008080"/>
      </w:pBdr>
    </w:pPr>
    <w:rPr>
      <w:rFonts w:ascii="Arial" w:eastAsia="Times New Roman" w:hAnsi="Arial" w:cs="Arial"/>
      <w:b/>
      <w:color w:val="000000"/>
      <w:sz w:val="30"/>
      <w:szCs w:val="30"/>
    </w:rPr>
  </w:style>
  <w:style w:type="paragraph" w:customStyle="1" w:styleId="ATASubjectNoNumbers">
    <w:name w:val="ATA_Subject_NoNumbers"/>
    <w:basedOn w:val="Normal"/>
    <w:qFormat/>
    <w:rsid w:val="00BD587F"/>
    <w:pPr>
      <w:keepNext/>
      <w:keepLines/>
      <w:widowControl w:val="0"/>
      <w:pBdr>
        <w:top w:val="single" w:sz="5" w:space="0" w:color="800080"/>
      </w:pBdr>
      <w:tabs>
        <w:tab w:val="left" w:pos="1080"/>
      </w:tabs>
      <w:autoSpaceDE w:val="0"/>
      <w:autoSpaceDN w:val="0"/>
      <w:adjustRightInd w:val="0"/>
      <w:spacing w:before="216" w:after="144" w:line="276" w:lineRule="auto"/>
    </w:pPr>
    <w:rPr>
      <w:rFonts w:ascii="Arial" w:eastAsia="Times New Roman" w:hAnsi="Arial" w:cs="Arial"/>
      <w:b/>
      <w:bCs/>
      <w:color w:val="000000"/>
      <w:sz w:val="28"/>
      <w:szCs w:val="28"/>
    </w:rPr>
  </w:style>
  <w:style w:type="paragraph" w:customStyle="1" w:styleId="ATATableHead">
    <w:name w:val="ATA_TableHead"/>
    <w:rsid w:val="00BD587F"/>
    <w:pPr>
      <w:keepNext/>
      <w:widowControl w:val="0"/>
      <w:tabs>
        <w:tab w:val="left" w:pos="360"/>
        <w:tab w:val="left" w:pos="864"/>
        <w:tab w:val="left" w:pos="1440"/>
      </w:tabs>
      <w:autoSpaceDE w:val="0"/>
      <w:autoSpaceDN w:val="0"/>
      <w:adjustRightInd w:val="0"/>
      <w:spacing w:before="72" w:after="72" w:line="276" w:lineRule="auto"/>
      <w:jc w:val="center"/>
    </w:pPr>
    <w:rPr>
      <w:b/>
      <w:bCs/>
      <w:color w:val="000000"/>
      <w:sz w:val="24"/>
      <w:szCs w:val="24"/>
    </w:rPr>
  </w:style>
  <w:style w:type="paragraph" w:customStyle="1" w:styleId="ATATableContents">
    <w:name w:val="ATA_TableContents"/>
    <w:basedOn w:val="Normal"/>
    <w:rsid w:val="00BD587F"/>
    <w:pPr>
      <w:tabs>
        <w:tab w:val="left" w:pos="360"/>
        <w:tab w:val="left" w:pos="864"/>
        <w:tab w:val="left" w:pos="1440"/>
      </w:tabs>
      <w:autoSpaceDE w:val="0"/>
      <w:autoSpaceDN w:val="0"/>
      <w:adjustRightInd w:val="0"/>
      <w:spacing w:beforeLines="40" w:afterLines="40" w:line="276" w:lineRule="auto"/>
      <w:ind w:right="115"/>
    </w:pPr>
    <w:rPr>
      <w:rFonts w:eastAsia="Times New Roman"/>
      <w:color w:val="000000"/>
      <w:sz w:val="18"/>
      <w:szCs w:val="18"/>
    </w:rPr>
  </w:style>
  <w:style w:type="paragraph" w:customStyle="1" w:styleId="ATALB1-ListBullet1">
    <w:name w:val="ATA_LB1 - List Bullet 1"/>
    <w:qFormat/>
    <w:rsid w:val="00BD587F"/>
    <w:pPr>
      <w:numPr>
        <w:numId w:val="3"/>
      </w:numPr>
      <w:autoSpaceDE w:val="0"/>
      <w:autoSpaceDN w:val="0"/>
      <w:adjustRightInd w:val="0"/>
      <w:spacing w:after="180" w:line="276" w:lineRule="auto"/>
      <w:jc w:val="both"/>
    </w:pPr>
    <w:rPr>
      <w:color w:val="000000"/>
      <w:sz w:val="24"/>
      <w:szCs w:val="24"/>
    </w:rPr>
  </w:style>
  <w:style w:type="paragraph" w:customStyle="1" w:styleId="ATALB2-ListBullet2">
    <w:name w:val="ATA_LB2 - List Bullet 2"/>
    <w:basedOn w:val="ATALB1-ListBullet1"/>
    <w:qFormat/>
    <w:rsid w:val="00BD587F"/>
    <w:pPr>
      <w:numPr>
        <w:ilvl w:val="1"/>
      </w:numPr>
    </w:pPr>
  </w:style>
  <w:style w:type="paragraph" w:customStyle="1" w:styleId="ATALB3-ListBullet3">
    <w:name w:val="ATA_LB3 - List Bullet 3"/>
    <w:basedOn w:val="ATALB2-ListBullet2"/>
    <w:qFormat/>
    <w:rsid w:val="00BD587F"/>
    <w:pPr>
      <w:numPr>
        <w:ilvl w:val="2"/>
      </w:numPr>
    </w:pPr>
  </w:style>
  <w:style w:type="paragraph" w:customStyle="1" w:styleId="ATALB4-ListBullet40">
    <w:name w:val="ATA_ LB4 - List Bullet 4"/>
    <w:basedOn w:val="ATALB3-ListBullet3"/>
    <w:qFormat/>
    <w:rsid w:val="00BD587F"/>
    <w:pPr>
      <w:tabs>
        <w:tab w:val="clear" w:pos="2160"/>
        <w:tab w:val="num" w:pos="2880"/>
      </w:tabs>
      <w:spacing w:line="240" w:lineRule="auto"/>
      <w:ind w:left="2880"/>
    </w:pPr>
  </w:style>
  <w:style w:type="paragraph" w:customStyle="1" w:styleId="ATALN1-ListNumbered1">
    <w:name w:val="ATA_LN1 - List Numbered 1"/>
    <w:basedOn w:val="Normal"/>
    <w:qFormat/>
    <w:rsid w:val="00BD587F"/>
    <w:pPr>
      <w:widowControl w:val="0"/>
      <w:numPr>
        <w:numId w:val="4"/>
      </w:numPr>
      <w:autoSpaceDE w:val="0"/>
      <w:autoSpaceDN w:val="0"/>
      <w:adjustRightInd w:val="0"/>
      <w:spacing w:after="180"/>
      <w:jc w:val="both"/>
    </w:pPr>
    <w:rPr>
      <w:rFonts w:eastAsia="Times New Roman"/>
      <w:szCs w:val="24"/>
    </w:rPr>
  </w:style>
  <w:style w:type="paragraph" w:customStyle="1" w:styleId="ATALN2-ListNumbered2">
    <w:name w:val="ATA_LN2 - List Numbered 2"/>
    <w:basedOn w:val="ATALN1-ListNumbered1"/>
    <w:rsid w:val="00BD587F"/>
    <w:pPr>
      <w:numPr>
        <w:ilvl w:val="1"/>
      </w:numPr>
      <w:ind w:left="1440"/>
    </w:pPr>
  </w:style>
  <w:style w:type="paragraph" w:customStyle="1" w:styleId="ATALN3-ListNumbered3">
    <w:name w:val="ATA_LN3 - List Numbered 3"/>
    <w:basedOn w:val="ATALN2-ListNumbered2"/>
    <w:rsid w:val="00BD587F"/>
    <w:pPr>
      <w:numPr>
        <w:ilvl w:val="2"/>
      </w:numPr>
      <w:ind w:left="2160"/>
    </w:pPr>
  </w:style>
  <w:style w:type="paragraph" w:customStyle="1" w:styleId="ATALN4-ListNumbered4">
    <w:name w:val="ATA_LN4 - List Numbered 4"/>
    <w:basedOn w:val="ATALN3-ListNumbered3"/>
    <w:rsid w:val="00BD587F"/>
    <w:pPr>
      <w:numPr>
        <w:ilvl w:val="3"/>
      </w:numPr>
      <w:ind w:left="2880"/>
    </w:pPr>
  </w:style>
  <w:style w:type="paragraph" w:customStyle="1" w:styleId="ATAParaHeadIndented">
    <w:name w:val="ATA_ParaHeadIndented"/>
    <w:rsid w:val="00BD587F"/>
    <w:pPr>
      <w:keepNext/>
      <w:widowControl w:val="0"/>
      <w:pBdr>
        <w:top w:val="single" w:sz="5" w:space="2" w:color="000000"/>
      </w:pBdr>
      <w:autoSpaceDE w:val="0"/>
      <w:autoSpaceDN w:val="0"/>
      <w:adjustRightInd w:val="0"/>
      <w:spacing w:before="177" w:after="120" w:line="276" w:lineRule="auto"/>
      <w:ind w:left="360"/>
    </w:pPr>
    <w:rPr>
      <w:rFonts w:ascii="Arial" w:hAnsi="Arial"/>
      <w:b/>
      <w:bCs/>
      <w:color w:val="000000"/>
      <w:sz w:val="24"/>
      <w:szCs w:val="24"/>
    </w:rPr>
  </w:style>
  <w:style w:type="paragraph" w:customStyle="1" w:styleId="ATANote">
    <w:name w:val="ATA_Note"/>
    <w:rsid w:val="00BD587F"/>
    <w:pPr>
      <w:keepLines/>
      <w:widowControl w:val="0"/>
      <w:pBdr>
        <w:top w:val="single" w:sz="6" w:space="1" w:color="000000"/>
        <w:left w:val="single" w:sz="6" w:space="4" w:color="000000"/>
        <w:bottom w:val="single" w:sz="6" w:space="1" w:color="000000"/>
        <w:right w:val="single" w:sz="6" w:space="4" w:color="000000"/>
      </w:pBdr>
      <w:tabs>
        <w:tab w:val="left" w:pos="1980"/>
      </w:tabs>
      <w:autoSpaceDE w:val="0"/>
      <w:autoSpaceDN w:val="0"/>
      <w:adjustRightInd w:val="0"/>
      <w:spacing w:before="144" w:after="144" w:line="276" w:lineRule="auto"/>
      <w:ind w:left="1987" w:hanging="1267"/>
      <w:jc w:val="both"/>
    </w:pPr>
    <w:rPr>
      <w:color w:val="000000"/>
      <w:sz w:val="24"/>
      <w:szCs w:val="24"/>
    </w:rPr>
  </w:style>
  <w:style w:type="paragraph" w:customStyle="1" w:styleId="ATAParaText">
    <w:name w:val="ATA_ParaText"/>
    <w:link w:val="ATAParaTextChar"/>
    <w:autoRedefine/>
    <w:qFormat/>
    <w:rsid w:val="00BD587F"/>
    <w:pPr>
      <w:autoSpaceDE w:val="0"/>
      <w:autoSpaceDN w:val="0"/>
      <w:adjustRightInd w:val="0"/>
      <w:spacing w:before="120" w:after="120" w:line="276" w:lineRule="auto"/>
      <w:ind w:left="360"/>
      <w:jc w:val="both"/>
    </w:pPr>
    <w:rPr>
      <w:rFonts w:eastAsiaTheme="minorHAnsi"/>
      <w:sz w:val="24"/>
      <w:szCs w:val="24"/>
    </w:rPr>
  </w:style>
  <w:style w:type="paragraph" w:customStyle="1" w:styleId="ATAGraphicIns">
    <w:name w:val="ATA_GraphicIns"/>
    <w:link w:val="ATAGraphicInsChar"/>
    <w:qFormat/>
    <w:rsid w:val="00BD587F"/>
    <w:pPr>
      <w:widowControl w:val="0"/>
      <w:autoSpaceDE w:val="0"/>
      <w:autoSpaceDN w:val="0"/>
      <w:adjustRightInd w:val="0"/>
      <w:spacing w:before="60" w:after="60"/>
      <w:jc w:val="center"/>
    </w:pPr>
    <w:rPr>
      <w:rFonts w:ascii="Arial" w:eastAsiaTheme="minorHAnsi" w:hAnsi="Arial" w:cs="Arial"/>
      <w:b/>
      <w:bCs/>
      <w:color w:val="000080"/>
      <w:sz w:val="18"/>
      <w:szCs w:val="18"/>
    </w:rPr>
  </w:style>
  <w:style w:type="character" w:customStyle="1" w:styleId="ATABibliographyKey">
    <w:name w:val="ATA_BibliographyKey"/>
    <w:basedOn w:val="DefaultParagraphFont"/>
    <w:qFormat/>
    <w:rsid w:val="00BD587F"/>
    <w:rPr>
      <w:b/>
    </w:rPr>
  </w:style>
  <w:style w:type="character" w:customStyle="1" w:styleId="ATAGraphicInsChar">
    <w:name w:val="ATA_GraphicIns Char"/>
    <w:basedOn w:val="DefaultParagraphFont"/>
    <w:link w:val="ATAGraphicIns"/>
    <w:rsid w:val="00BD587F"/>
    <w:rPr>
      <w:rFonts w:ascii="Arial" w:eastAsiaTheme="minorHAnsi" w:hAnsi="Arial" w:cs="Arial"/>
      <w:b/>
      <w:bCs/>
      <w:color w:val="000080"/>
      <w:sz w:val="18"/>
      <w:szCs w:val="18"/>
    </w:rPr>
  </w:style>
  <w:style w:type="paragraph" w:customStyle="1" w:styleId="ATAFigureTitle">
    <w:name w:val="ATA_FigureTitle"/>
    <w:link w:val="ATAFigureTitleChar"/>
    <w:qFormat/>
    <w:rsid w:val="00BD587F"/>
    <w:pPr>
      <w:keepNext/>
      <w:widowControl w:val="0"/>
      <w:spacing w:before="120"/>
      <w:jc w:val="center"/>
    </w:pPr>
    <w:rPr>
      <w:rFonts w:ascii="Arial" w:eastAsiaTheme="minorHAnsi" w:hAnsi="Arial" w:cs="Arial"/>
      <w:b/>
      <w:bCs/>
      <w:i/>
      <w:color w:val="000080"/>
      <w:sz w:val="18"/>
      <w:szCs w:val="18"/>
    </w:rPr>
  </w:style>
  <w:style w:type="character" w:customStyle="1" w:styleId="ATAFigureTitleChar">
    <w:name w:val="ATA_FigureTitle Char"/>
    <w:basedOn w:val="DefaultParagraphFont"/>
    <w:link w:val="ATAFigureTitle"/>
    <w:rsid w:val="00BD587F"/>
    <w:rPr>
      <w:rFonts w:ascii="Arial" w:eastAsiaTheme="minorHAnsi" w:hAnsi="Arial" w:cs="Arial"/>
      <w:b/>
      <w:bCs/>
      <w:i/>
      <w:color w:val="000080"/>
      <w:sz w:val="18"/>
      <w:szCs w:val="18"/>
    </w:rPr>
  </w:style>
  <w:style w:type="character" w:customStyle="1" w:styleId="BalloonTextChar">
    <w:name w:val="Balloon Text Char"/>
    <w:basedOn w:val="DefaultParagraphFont"/>
    <w:link w:val="BalloonText"/>
    <w:uiPriority w:val="99"/>
    <w:semiHidden/>
    <w:rsid w:val="00BD587F"/>
    <w:rPr>
      <w:rFonts w:ascii="Tahoma" w:eastAsiaTheme="minorHAnsi" w:hAnsi="Tahoma" w:cs="Tahoma"/>
      <w:sz w:val="16"/>
      <w:szCs w:val="16"/>
    </w:rPr>
  </w:style>
  <w:style w:type="paragraph" w:customStyle="1" w:styleId="ATABibliographyText">
    <w:name w:val="ATA_BibliographyText"/>
    <w:qFormat/>
    <w:rsid w:val="00BD587F"/>
    <w:pPr>
      <w:widowControl w:val="0"/>
      <w:autoSpaceDE w:val="0"/>
      <w:autoSpaceDN w:val="0"/>
      <w:adjustRightInd w:val="0"/>
      <w:spacing w:after="144" w:line="276" w:lineRule="auto"/>
      <w:ind w:left="346" w:firstLine="14"/>
    </w:pPr>
    <w:rPr>
      <w:color w:val="000000"/>
      <w:sz w:val="24"/>
      <w:szCs w:val="24"/>
    </w:rPr>
  </w:style>
  <w:style w:type="paragraph" w:customStyle="1" w:styleId="ATALC1-ListContinue1">
    <w:name w:val="ATA_LC1 - List Continue 1"/>
    <w:qFormat/>
    <w:rsid w:val="00BD587F"/>
    <w:pPr>
      <w:widowControl w:val="0"/>
      <w:autoSpaceDE w:val="0"/>
      <w:autoSpaceDN w:val="0"/>
      <w:adjustRightInd w:val="0"/>
      <w:spacing w:after="180" w:line="276" w:lineRule="auto"/>
      <w:ind w:left="1080"/>
    </w:pPr>
    <w:rPr>
      <w:color w:val="000000"/>
      <w:sz w:val="24"/>
      <w:szCs w:val="24"/>
    </w:rPr>
  </w:style>
  <w:style w:type="character" w:customStyle="1" w:styleId="ATABibliographyTitle">
    <w:name w:val="ATA_BibliographyTitle"/>
    <w:qFormat/>
    <w:rsid w:val="00BD587F"/>
    <w:rPr>
      <w:i/>
      <w:iCs/>
    </w:rPr>
  </w:style>
  <w:style w:type="paragraph" w:customStyle="1" w:styleId="ATALC2-ListContinue2">
    <w:name w:val="ATA_LC2 - List Continue 2"/>
    <w:qFormat/>
    <w:rsid w:val="00BD587F"/>
    <w:pPr>
      <w:widowControl w:val="0"/>
      <w:autoSpaceDE w:val="0"/>
      <w:autoSpaceDN w:val="0"/>
      <w:adjustRightInd w:val="0"/>
      <w:spacing w:after="180" w:line="276" w:lineRule="auto"/>
      <w:ind w:left="1440"/>
    </w:pPr>
    <w:rPr>
      <w:color w:val="000000"/>
      <w:sz w:val="24"/>
      <w:szCs w:val="24"/>
    </w:rPr>
  </w:style>
  <w:style w:type="paragraph" w:customStyle="1" w:styleId="ATALC3-ListContinue3">
    <w:name w:val="ATA_LC3 - List Continue 3"/>
    <w:qFormat/>
    <w:rsid w:val="00BD587F"/>
    <w:pPr>
      <w:widowControl w:val="0"/>
      <w:autoSpaceDE w:val="0"/>
      <w:autoSpaceDN w:val="0"/>
      <w:adjustRightInd w:val="0"/>
      <w:spacing w:after="180" w:line="276" w:lineRule="auto"/>
      <w:ind w:left="2160"/>
    </w:pPr>
    <w:rPr>
      <w:color w:val="000000"/>
      <w:sz w:val="24"/>
      <w:szCs w:val="24"/>
    </w:rPr>
  </w:style>
  <w:style w:type="paragraph" w:customStyle="1" w:styleId="ATALC4-ListContinue4">
    <w:name w:val="ATA_LC4 - List Continue 4"/>
    <w:qFormat/>
    <w:rsid w:val="00BD587F"/>
    <w:pPr>
      <w:widowControl w:val="0"/>
      <w:autoSpaceDE w:val="0"/>
      <w:autoSpaceDN w:val="0"/>
      <w:adjustRightInd w:val="0"/>
      <w:spacing w:after="180" w:line="276" w:lineRule="auto"/>
      <w:ind w:left="2880"/>
    </w:pPr>
    <w:rPr>
      <w:color w:val="000000"/>
      <w:sz w:val="24"/>
      <w:szCs w:val="24"/>
    </w:rPr>
  </w:style>
  <w:style w:type="character" w:customStyle="1" w:styleId="FooterChar">
    <w:name w:val="Footer Char"/>
    <w:basedOn w:val="DefaultParagraphFont"/>
    <w:link w:val="Footer"/>
    <w:rsid w:val="00BD587F"/>
    <w:rPr>
      <w:color w:val="000000"/>
    </w:rPr>
  </w:style>
  <w:style w:type="character" w:customStyle="1" w:styleId="HeaderChar">
    <w:name w:val="Header Char"/>
    <w:basedOn w:val="DefaultParagraphFont"/>
    <w:link w:val="Header"/>
    <w:rsid w:val="00BD587F"/>
    <w:rPr>
      <w:iCs/>
      <w:szCs w:val="16"/>
    </w:rPr>
  </w:style>
  <w:style w:type="paragraph" w:customStyle="1" w:styleId="ATAAddress">
    <w:name w:val="ATA_Address"/>
    <w:qFormat/>
    <w:rsid w:val="00BD587F"/>
    <w:pPr>
      <w:widowControl w:val="0"/>
      <w:tabs>
        <w:tab w:val="left" w:pos="1170"/>
        <w:tab w:val="left" w:pos="1800"/>
      </w:tabs>
      <w:autoSpaceDE w:val="0"/>
      <w:autoSpaceDN w:val="0"/>
      <w:adjustRightInd w:val="0"/>
      <w:spacing w:after="200" w:line="276" w:lineRule="auto"/>
      <w:jc w:val="center"/>
    </w:pPr>
    <w:rPr>
      <w:rFonts w:ascii="Arial" w:hAnsi="Arial"/>
      <w:color w:val="000000"/>
      <w:sz w:val="18"/>
      <w:szCs w:val="18"/>
    </w:rPr>
  </w:style>
  <w:style w:type="paragraph" w:customStyle="1" w:styleId="ATAHeader">
    <w:name w:val="ATA_Header"/>
    <w:basedOn w:val="Header"/>
    <w:link w:val="ATAHeaderChar"/>
    <w:qFormat/>
    <w:rsid w:val="00BD587F"/>
  </w:style>
  <w:style w:type="paragraph" w:customStyle="1" w:styleId="ATAFooter">
    <w:name w:val="ATA_Footer"/>
    <w:basedOn w:val="Footer"/>
    <w:qFormat/>
    <w:rsid w:val="00BD587F"/>
  </w:style>
  <w:style w:type="character" w:customStyle="1" w:styleId="ATAHeaderChar">
    <w:name w:val="ATA_Header Char"/>
    <w:basedOn w:val="HeaderChar"/>
    <w:link w:val="ATAHeader"/>
    <w:rsid w:val="00BD587F"/>
    <w:rPr>
      <w:iCs/>
      <w:szCs w:val="16"/>
    </w:rPr>
  </w:style>
  <w:style w:type="paragraph" w:customStyle="1" w:styleId="ATADTD">
    <w:name w:val="ATA_DTD"/>
    <w:basedOn w:val="Normal"/>
    <w:qFormat/>
    <w:rsid w:val="00BD587F"/>
    <w:pPr>
      <w:widowControl w:val="0"/>
      <w:tabs>
        <w:tab w:val="left" w:pos="547"/>
        <w:tab w:val="left" w:pos="1094"/>
        <w:tab w:val="left" w:pos="1440"/>
        <w:tab w:val="left" w:pos="1641"/>
        <w:tab w:val="left" w:pos="2174"/>
        <w:tab w:val="left" w:pos="2721"/>
        <w:tab w:val="left" w:pos="3268"/>
        <w:tab w:val="left" w:pos="3816"/>
        <w:tab w:val="left" w:pos="4376"/>
        <w:tab w:val="left" w:pos="4910"/>
        <w:tab w:val="left" w:pos="5457"/>
        <w:tab w:val="left" w:pos="6004"/>
        <w:tab w:val="left" w:pos="6552"/>
        <w:tab w:val="left" w:pos="7099"/>
        <w:tab w:val="left" w:pos="7646"/>
        <w:tab w:val="left" w:pos="8193"/>
      </w:tabs>
      <w:autoSpaceDE w:val="0"/>
      <w:autoSpaceDN w:val="0"/>
      <w:adjustRightInd w:val="0"/>
      <w:spacing w:after="200" w:line="258" w:lineRule="auto"/>
      <w:ind w:left="720"/>
    </w:pPr>
    <w:rPr>
      <w:rFonts w:ascii="Courier New" w:eastAsia="Times New Roman" w:hAnsi="Courier New" w:cs="Courier New"/>
      <w:color w:val="000000"/>
      <w:sz w:val="18"/>
      <w:szCs w:val="18"/>
    </w:rPr>
  </w:style>
  <w:style w:type="paragraph" w:customStyle="1" w:styleId="ATALB1-ListBullet4">
    <w:name w:val="ATA_LB1 - List Bullet 4"/>
    <w:basedOn w:val="ATALB3-ListBullet3"/>
    <w:qFormat/>
    <w:rsid w:val="00BD587F"/>
    <w:pPr>
      <w:tabs>
        <w:tab w:val="clear" w:pos="2160"/>
        <w:tab w:val="num" w:pos="2880"/>
      </w:tabs>
      <w:spacing w:line="240" w:lineRule="auto"/>
      <w:ind w:left="2880"/>
    </w:pPr>
  </w:style>
  <w:style w:type="paragraph" w:customStyle="1" w:styleId="ATALB4-ListBullet4">
    <w:name w:val="ATA_LB4 - List Bullet 4"/>
    <w:basedOn w:val="ATALB3-ListBullet3"/>
    <w:qFormat/>
    <w:rsid w:val="00BD587F"/>
    <w:pPr>
      <w:numPr>
        <w:ilvl w:val="3"/>
      </w:numPr>
    </w:pPr>
  </w:style>
  <w:style w:type="paragraph" w:styleId="ListParagraph">
    <w:name w:val="List Paragraph"/>
    <w:basedOn w:val="Normal"/>
    <w:uiPriority w:val="34"/>
    <w:qFormat/>
    <w:rsid w:val="00BD587F"/>
    <w:pPr>
      <w:ind w:left="720"/>
      <w:contextualSpacing/>
    </w:pPr>
  </w:style>
  <w:style w:type="paragraph" w:customStyle="1" w:styleId="ATALA1-ListAlpha1">
    <w:name w:val="ATA_LA1 - List Alpha 1"/>
    <w:basedOn w:val="ListParagraph"/>
    <w:rsid w:val="00BD587F"/>
    <w:pPr>
      <w:numPr>
        <w:numId w:val="12"/>
      </w:numPr>
      <w:spacing w:after="120"/>
      <w:contextualSpacing w:val="0"/>
    </w:pPr>
  </w:style>
  <w:style w:type="paragraph" w:customStyle="1" w:styleId="ATALA2-ListAlpha2">
    <w:name w:val="ATA_LA2 - List Alpha 2"/>
    <w:basedOn w:val="ListParagraph"/>
    <w:rsid w:val="00BD587F"/>
    <w:pPr>
      <w:numPr>
        <w:ilvl w:val="1"/>
        <w:numId w:val="12"/>
      </w:numPr>
      <w:spacing w:after="120"/>
      <w:ind w:left="1440"/>
      <w:contextualSpacing w:val="0"/>
    </w:pPr>
  </w:style>
  <w:style w:type="paragraph" w:customStyle="1" w:styleId="ATALA3-ListAlpha3">
    <w:name w:val="ATA_LA3 - List Alpha 3"/>
    <w:basedOn w:val="ListParagraph"/>
    <w:rsid w:val="00BD587F"/>
    <w:pPr>
      <w:numPr>
        <w:ilvl w:val="2"/>
        <w:numId w:val="12"/>
      </w:numPr>
      <w:spacing w:after="120"/>
      <w:ind w:left="2160"/>
      <w:contextualSpacing w:val="0"/>
    </w:pPr>
  </w:style>
  <w:style w:type="paragraph" w:customStyle="1" w:styleId="ATALA4-ListAlpha4">
    <w:name w:val="ATA_LA4 - List Alpha 4"/>
    <w:basedOn w:val="ATALA3-ListAlpha3"/>
    <w:rsid w:val="00BD587F"/>
    <w:pPr>
      <w:numPr>
        <w:ilvl w:val="3"/>
      </w:numPr>
      <w:ind w:left="2880"/>
    </w:pPr>
  </w:style>
  <w:style w:type="paragraph" w:customStyle="1" w:styleId="ATALA5-ListAlpha5">
    <w:name w:val="ATA_LA5 - List Alpha 5"/>
    <w:basedOn w:val="ATALA4-ListAlpha4"/>
    <w:rsid w:val="00BD587F"/>
    <w:pPr>
      <w:numPr>
        <w:ilvl w:val="4"/>
      </w:numPr>
      <w:ind w:left="3600"/>
    </w:pPr>
  </w:style>
  <w:style w:type="paragraph" w:customStyle="1" w:styleId="ATALV1-ListVariable1">
    <w:name w:val="ATA_LV1 - List Variable 1"/>
    <w:basedOn w:val="Normal"/>
    <w:next w:val="ATAParaText"/>
    <w:rsid w:val="00BD587F"/>
    <w:pPr>
      <w:spacing w:after="120"/>
    </w:pPr>
  </w:style>
  <w:style w:type="paragraph" w:customStyle="1" w:styleId="ATALV2-ListVariable2">
    <w:name w:val="ATA_LV2 - List Variable 2"/>
    <w:basedOn w:val="Normal"/>
    <w:next w:val="ATAParaText"/>
    <w:rsid w:val="00BD587F"/>
    <w:pPr>
      <w:spacing w:after="120"/>
      <w:ind w:left="720"/>
    </w:pPr>
    <w:rPr>
      <w:rFonts w:eastAsia="Calibri"/>
    </w:rPr>
  </w:style>
  <w:style w:type="paragraph" w:customStyle="1" w:styleId="ATALV3-ListVariable3">
    <w:name w:val="ATA_LV3 - List Variable 3"/>
    <w:basedOn w:val="ATALV2-ListVariable2"/>
    <w:next w:val="ATAParaText"/>
    <w:rsid w:val="00BD587F"/>
    <w:pPr>
      <w:ind w:left="1080"/>
    </w:pPr>
  </w:style>
  <w:style w:type="paragraph" w:customStyle="1" w:styleId="ATALV4-ListVariable4">
    <w:name w:val="ATA_LV4 - List Variable 4"/>
    <w:basedOn w:val="ATALV3-ListVariable3"/>
    <w:next w:val="ATAParaText"/>
    <w:rsid w:val="00BD587F"/>
    <w:pPr>
      <w:ind w:left="1440"/>
    </w:pPr>
  </w:style>
  <w:style w:type="paragraph" w:customStyle="1" w:styleId="ATALV5-ListVariable5">
    <w:name w:val="ATA_LV5 - List Variable 5"/>
    <w:basedOn w:val="ATALV4-ListVariable4"/>
    <w:next w:val="ATAParaText"/>
    <w:rsid w:val="00BD587F"/>
    <w:pPr>
      <w:ind w:left="2160"/>
    </w:pPr>
  </w:style>
  <w:style w:type="table" w:styleId="TableGrid">
    <w:name w:val="Table Grid"/>
    <w:basedOn w:val="TableNormal"/>
    <w:rsid w:val="002F77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BA2C86"/>
    <w:rPr>
      <w:szCs w:val="24"/>
    </w:rPr>
  </w:style>
  <w:style w:type="paragraph" w:customStyle="1" w:styleId="ATARefint">
    <w:name w:val="ATA_Refint"/>
    <w:basedOn w:val="ATAParaText"/>
    <w:next w:val="ATAParaText"/>
    <w:rsid w:val="00BA2C86"/>
    <w:rPr>
      <w:color w:val="0000FF"/>
    </w:rPr>
  </w:style>
  <w:style w:type="paragraph" w:customStyle="1" w:styleId="ATAAppendixChapter">
    <w:name w:val="ATA_AppendixChapter"/>
    <w:basedOn w:val="ATAChapter"/>
    <w:rsid w:val="00BD587F"/>
    <w:pPr>
      <w:numPr>
        <w:numId w:val="51"/>
      </w:numPr>
    </w:pPr>
  </w:style>
  <w:style w:type="paragraph" w:customStyle="1" w:styleId="ATAAppendixSection">
    <w:name w:val="ATA_AppendixSection"/>
    <w:basedOn w:val="ATASection"/>
    <w:rsid w:val="00BD587F"/>
    <w:pPr>
      <w:numPr>
        <w:numId w:val="51"/>
      </w:numPr>
    </w:pPr>
  </w:style>
  <w:style w:type="numbering" w:customStyle="1" w:styleId="ATAAppendix">
    <w:name w:val="ATA_Appendix"/>
    <w:uiPriority w:val="99"/>
    <w:rsid w:val="00BD587F"/>
    <w:pPr>
      <w:numPr>
        <w:numId w:val="50"/>
      </w:numPr>
    </w:pPr>
  </w:style>
  <w:style w:type="paragraph" w:customStyle="1" w:styleId="ATAAppendixSubject">
    <w:name w:val="ATA_AppendixSubject"/>
    <w:basedOn w:val="ATASubject"/>
    <w:rsid w:val="00BD587F"/>
    <w:pPr>
      <w:numPr>
        <w:numId w:val="51"/>
      </w:numPr>
    </w:pPr>
  </w:style>
  <w:style w:type="character" w:customStyle="1" w:styleId="ATAParaTextChar">
    <w:name w:val="ATA_ParaText Char"/>
    <w:link w:val="ATAParaText"/>
    <w:rsid w:val="00BD587F"/>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5273">
      <w:marLeft w:val="360"/>
      <w:marRight w:val="0"/>
      <w:marTop w:val="0"/>
      <w:marBottom w:val="0"/>
      <w:divBdr>
        <w:top w:val="none" w:sz="0" w:space="0" w:color="auto"/>
        <w:left w:val="none" w:sz="0" w:space="0" w:color="auto"/>
        <w:bottom w:val="none" w:sz="0" w:space="0" w:color="auto"/>
        <w:right w:val="none" w:sz="0" w:space="0" w:color="auto"/>
      </w:divBdr>
    </w:div>
    <w:div w:id="58989073">
      <w:marLeft w:val="360"/>
      <w:marRight w:val="0"/>
      <w:marTop w:val="0"/>
      <w:marBottom w:val="0"/>
      <w:divBdr>
        <w:top w:val="none" w:sz="0" w:space="0" w:color="auto"/>
        <w:left w:val="none" w:sz="0" w:space="0" w:color="auto"/>
        <w:bottom w:val="none" w:sz="0" w:space="0" w:color="auto"/>
        <w:right w:val="none" w:sz="0" w:space="0" w:color="auto"/>
      </w:divBdr>
    </w:div>
    <w:div w:id="118770498">
      <w:marLeft w:val="720"/>
      <w:marRight w:val="0"/>
      <w:marTop w:val="0"/>
      <w:marBottom w:val="0"/>
      <w:divBdr>
        <w:top w:val="none" w:sz="0" w:space="0" w:color="auto"/>
        <w:left w:val="none" w:sz="0" w:space="0" w:color="auto"/>
        <w:bottom w:val="none" w:sz="0" w:space="0" w:color="auto"/>
        <w:right w:val="none" w:sz="0" w:space="0" w:color="auto"/>
      </w:divBdr>
    </w:div>
    <w:div w:id="174347332">
      <w:marLeft w:val="360"/>
      <w:marRight w:val="0"/>
      <w:marTop w:val="0"/>
      <w:marBottom w:val="0"/>
      <w:divBdr>
        <w:top w:val="none" w:sz="0" w:space="0" w:color="auto"/>
        <w:left w:val="none" w:sz="0" w:space="0" w:color="auto"/>
        <w:bottom w:val="none" w:sz="0" w:space="0" w:color="auto"/>
        <w:right w:val="none" w:sz="0" w:space="0" w:color="auto"/>
      </w:divBdr>
    </w:div>
    <w:div w:id="190730857">
      <w:marLeft w:val="360"/>
      <w:marRight w:val="0"/>
      <w:marTop w:val="0"/>
      <w:marBottom w:val="0"/>
      <w:divBdr>
        <w:top w:val="none" w:sz="0" w:space="0" w:color="auto"/>
        <w:left w:val="none" w:sz="0" w:space="0" w:color="auto"/>
        <w:bottom w:val="none" w:sz="0" w:space="0" w:color="auto"/>
        <w:right w:val="none" w:sz="0" w:space="0" w:color="auto"/>
      </w:divBdr>
    </w:div>
    <w:div w:id="334959081">
      <w:marLeft w:val="360"/>
      <w:marRight w:val="0"/>
      <w:marTop w:val="0"/>
      <w:marBottom w:val="0"/>
      <w:divBdr>
        <w:top w:val="none" w:sz="0" w:space="0" w:color="auto"/>
        <w:left w:val="none" w:sz="0" w:space="0" w:color="auto"/>
        <w:bottom w:val="none" w:sz="0" w:space="0" w:color="auto"/>
        <w:right w:val="none" w:sz="0" w:space="0" w:color="auto"/>
      </w:divBdr>
    </w:div>
    <w:div w:id="367879191">
      <w:marLeft w:val="360"/>
      <w:marRight w:val="0"/>
      <w:marTop w:val="0"/>
      <w:marBottom w:val="0"/>
      <w:divBdr>
        <w:top w:val="none" w:sz="0" w:space="0" w:color="auto"/>
        <w:left w:val="none" w:sz="0" w:space="0" w:color="auto"/>
        <w:bottom w:val="none" w:sz="0" w:space="0" w:color="auto"/>
        <w:right w:val="none" w:sz="0" w:space="0" w:color="auto"/>
      </w:divBdr>
    </w:div>
    <w:div w:id="507866395">
      <w:marLeft w:val="540"/>
      <w:marRight w:val="0"/>
      <w:marTop w:val="0"/>
      <w:marBottom w:val="0"/>
      <w:divBdr>
        <w:top w:val="none" w:sz="0" w:space="0" w:color="auto"/>
        <w:left w:val="none" w:sz="0" w:space="0" w:color="auto"/>
        <w:bottom w:val="none" w:sz="0" w:space="0" w:color="auto"/>
        <w:right w:val="none" w:sz="0" w:space="0" w:color="auto"/>
      </w:divBdr>
    </w:div>
    <w:div w:id="537351550">
      <w:marLeft w:val="720"/>
      <w:marRight w:val="0"/>
      <w:marTop w:val="0"/>
      <w:marBottom w:val="0"/>
      <w:divBdr>
        <w:top w:val="none" w:sz="0" w:space="0" w:color="auto"/>
        <w:left w:val="none" w:sz="0" w:space="0" w:color="auto"/>
        <w:bottom w:val="none" w:sz="0" w:space="0" w:color="auto"/>
        <w:right w:val="none" w:sz="0" w:space="0" w:color="auto"/>
      </w:divBdr>
    </w:div>
    <w:div w:id="609356714">
      <w:marLeft w:val="720"/>
      <w:marRight w:val="0"/>
      <w:marTop w:val="0"/>
      <w:marBottom w:val="0"/>
      <w:divBdr>
        <w:top w:val="none" w:sz="0" w:space="0" w:color="auto"/>
        <w:left w:val="none" w:sz="0" w:space="0" w:color="auto"/>
        <w:bottom w:val="none" w:sz="0" w:space="0" w:color="auto"/>
        <w:right w:val="none" w:sz="0" w:space="0" w:color="auto"/>
      </w:divBdr>
    </w:div>
    <w:div w:id="647784549">
      <w:marLeft w:val="360"/>
      <w:marRight w:val="0"/>
      <w:marTop w:val="0"/>
      <w:marBottom w:val="0"/>
      <w:divBdr>
        <w:top w:val="none" w:sz="0" w:space="0" w:color="auto"/>
        <w:left w:val="none" w:sz="0" w:space="0" w:color="auto"/>
        <w:bottom w:val="none" w:sz="0" w:space="0" w:color="auto"/>
        <w:right w:val="none" w:sz="0" w:space="0" w:color="auto"/>
      </w:divBdr>
    </w:div>
    <w:div w:id="825826272">
      <w:marLeft w:val="360"/>
      <w:marRight w:val="0"/>
      <w:marTop w:val="0"/>
      <w:marBottom w:val="0"/>
      <w:divBdr>
        <w:top w:val="none" w:sz="0" w:space="0" w:color="auto"/>
        <w:left w:val="none" w:sz="0" w:space="0" w:color="auto"/>
        <w:bottom w:val="none" w:sz="0" w:space="0" w:color="auto"/>
        <w:right w:val="none" w:sz="0" w:space="0" w:color="auto"/>
      </w:divBdr>
    </w:div>
    <w:div w:id="840388491">
      <w:marLeft w:val="720"/>
      <w:marRight w:val="0"/>
      <w:marTop w:val="0"/>
      <w:marBottom w:val="0"/>
      <w:divBdr>
        <w:top w:val="none" w:sz="0" w:space="0" w:color="auto"/>
        <w:left w:val="none" w:sz="0" w:space="0" w:color="auto"/>
        <w:bottom w:val="none" w:sz="0" w:space="0" w:color="auto"/>
        <w:right w:val="none" w:sz="0" w:space="0" w:color="auto"/>
      </w:divBdr>
    </w:div>
    <w:div w:id="870189694">
      <w:marLeft w:val="720"/>
      <w:marRight w:val="0"/>
      <w:marTop w:val="0"/>
      <w:marBottom w:val="0"/>
      <w:divBdr>
        <w:top w:val="none" w:sz="0" w:space="0" w:color="auto"/>
        <w:left w:val="none" w:sz="0" w:space="0" w:color="auto"/>
        <w:bottom w:val="none" w:sz="0" w:space="0" w:color="auto"/>
        <w:right w:val="none" w:sz="0" w:space="0" w:color="auto"/>
      </w:divBdr>
    </w:div>
    <w:div w:id="922450049">
      <w:marLeft w:val="720"/>
      <w:marRight w:val="0"/>
      <w:marTop w:val="0"/>
      <w:marBottom w:val="0"/>
      <w:divBdr>
        <w:top w:val="none" w:sz="0" w:space="0" w:color="auto"/>
        <w:left w:val="none" w:sz="0" w:space="0" w:color="auto"/>
        <w:bottom w:val="none" w:sz="0" w:space="0" w:color="auto"/>
        <w:right w:val="none" w:sz="0" w:space="0" w:color="auto"/>
      </w:divBdr>
    </w:div>
    <w:div w:id="1313832433">
      <w:marLeft w:val="720"/>
      <w:marRight w:val="0"/>
      <w:marTop w:val="0"/>
      <w:marBottom w:val="0"/>
      <w:divBdr>
        <w:top w:val="none" w:sz="0" w:space="0" w:color="auto"/>
        <w:left w:val="none" w:sz="0" w:space="0" w:color="auto"/>
        <w:bottom w:val="none" w:sz="0" w:space="0" w:color="auto"/>
        <w:right w:val="none" w:sz="0" w:space="0" w:color="auto"/>
      </w:divBdr>
    </w:div>
    <w:div w:id="1452165210">
      <w:marLeft w:val="360"/>
      <w:marRight w:val="0"/>
      <w:marTop w:val="0"/>
      <w:marBottom w:val="0"/>
      <w:divBdr>
        <w:top w:val="none" w:sz="0" w:space="0" w:color="auto"/>
        <w:left w:val="none" w:sz="0" w:space="0" w:color="auto"/>
        <w:bottom w:val="none" w:sz="0" w:space="0" w:color="auto"/>
        <w:right w:val="none" w:sz="0" w:space="0" w:color="auto"/>
      </w:divBdr>
    </w:div>
    <w:div w:id="1760248793">
      <w:marLeft w:val="360"/>
      <w:marRight w:val="0"/>
      <w:marTop w:val="0"/>
      <w:marBottom w:val="0"/>
      <w:divBdr>
        <w:top w:val="none" w:sz="0" w:space="0" w:color="auto"/>
        <w:left w:val="none" w:sz="0" w:space="0" w:color="auto"/>
        <w:bottom w:val="none" w:sz="0" w:space="0" w:color="auto"/>
        <w:right w:val="none" w:sz="0" w:space="0" w:color="auto"/>
      </w:divBdr>
    </w:div>
    <w:div w:id="1838108287">
      <w:marLeft w:val="360"/>
      <w:marRight w:val="0"/>
      <w:marTop w:val="0"/>
      <w:marBottom w:val="0"/>
      <w:divBdr>
        <w:top w:val="none" w:sz="0" w:space="0" w:color="auto"/>
        <w:left w:val="none" w:sz="0" w:space="0" w:color="auto"/>
        <w:bottom w:val="none" w:sz="0" w:space="0" w:color="auto"/>
        <w:right w:val="none" w:sz="0" w:space="0" w:color="auto"/>
      </w:divBdr>
    </w:div>
    <w:div w:id="2074884068">
      <w:marLeft w:val="360"/>
      <w:marRight w:val="0"/>
      <w:marTop w:val="0"/>
      <w:marBottom w:val="0"/>
      <w:divBdr>
        <w:top w:val="none" w:sz="0" w:space="0" w:color="auto"/>
        <w:left w:val="none" w:sz="0" w:space="0" w:color="auto"/>
        <w:bottom w:val="none" w:sz="0" w:space="0" w:color="auto"/>
        <w:right w:val="none" w:sz="0" w:space="0" w:color="auto"/>
      </w:divBdr>
    </w:div>
    <w:div w:id="2118282641">
      <w:marLeft w:val="360"/>
      <w:marRight w:val="0"/>
      <w:marTop w:val="0"/>
      <w:marBottom w:val="0"/>
      <w:divBdr>
        <w:top w:val="none" w:sz="0" w:space="0" w:color="auto"/>
        <w:left w:val="none" w:sz="0" w:space="0" w:color="auto"/>
        <w:bottom w:val="none" w:sz="0" w:space="0" w:color="auto"/>
        <w:right w:val="none" w:sz="0" w:space="0" w:color="auto"/>
      </w:divBdr>
    </w:div>
    <w:div w:id="2139645105">
      <w:marLeft w:val="1440"/>
      <w:marRight w:val="144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onn\AppData\Roaming\Microsoft\Templates\ATA_SpecificationTemplate_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F7848-3132-4AA5-9F1C-AE2FCBC43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ATA_SpecificationTemplate_v3.dotx</Template>
  <TotalTime>243</TotalTime>
  <Pages>25</Pages>
  <Words>4214</Words>
  <Characters>31002</Characters>
  <Application>Microsoft Office Word</Application>
  <DocSecurity>0</DocSecurity>
  <Lines>258</Lines>
  <Paragraphs>70</Paragraphs>
  <ScaleCrop>false</ScaleCrop>
  <HeadingPairs>
    <vt:vector size="2" baseType="variant">
      <vt:variant>
        <vt:lpstr>Title</vt:lpstr>
      </vt:variant>
      <vt:variant>
        <vt:i4>1</vt:i4>
      </vt:variant>
    </vt:vector>
  </HeadingPairs>
  <TitlesOfParts>
    <vt:vector size="1" baseType="lpstr">
      <vt:lpstr>ATA MSG-3, Operator/Manufacturer Scheduled Maintenance Development</vt:lpstr>
    </vt:vector>
  </TitlesOfParts>
  <Company>Scilab Inc</Company>
  <LinksUpToDate>false</LinksUpToDate>
  <CharactersWithSpaces>35146</CharactersWithSpaces>
  <SharedDoc>false</SharedDoc>
  <HLinks>
    <vt:vector size="948" baseType="variant">
      <vt:variant>
        <vt:i4>6094920</vt:i4>
      </vt:variant>
      <vt:variant>
        <vt:i4>804</vt:i4>
      </vt:variant>
      <vt:variant>
        <vt:i4>0</vt:i4>
      </vt:variant>
      <vt:variant>
        <vt:i4>5</vt:i4>
      </vt:variant>
      <vt:variant>
        <vt:lpwstr>C:\Documents and Settings\cfabian\Local Settings\Temporary Internet Files\Local Settings\Temporary Internet Files\Local Settings\Temporary Internet Files\OLK67\www.airlines.org</vt:lpwstr>
      </vt:variant>
      <vt:variant>
        <vt:lpwstr/>
      </vt:variant>
      <vt:variant>
        <vt:i4>8192002</vt:i4>
      </vt:variant>
      <vt:variant>
        <vt:i4>801</vt:i4>
      </vt:variant>
      <vt:variant>
        <vt:i4>0</vt:i4>
      </vt:variant>
      <vt:variant>
        <vt:i4>5</vt:i4>
      </vt:variant>
      <vt:variant>
        <vt:lpwstr/>
      </vt:variant>
      <vt:variant>
        <vt:lpwstr>Figure_2-5-1.2</vt:lpwstr>
      </vt:variant>
      <vt:variant>
        <vt:i4>8257538</vt:i4>
      </vt:variant>
      <vt:variant>
        <vt:i4>798</vt:i4>
      </vt:variant>
      <vt:variant>
        <vt:i4>0</vt:i4>
      </vt:variant>
      <vt:variant>
        <vt:i4>5</vt:i4>
      </vt:variant>
      <vt:variant>
        <vt:lpwstr/>
      </vt:variant>
      <vt:variant>
        <vt:lpwstr>Figure_2-5-1.1</vt:lpwstr>
      </vt:variant>
      <vt:variant>
        <vt:i4>2293764</vt:i4>
      </vt:variant>
      <vt:variant>
        <vt:i4>795</vt:i4>
      </vt:variant>
      <vt:variant>
        <vt:i4>0</vt:i4>
      </vt:variant>
      <vt:variant>
        <vt:i4>5</vt:i4>
      </vt:variant>
      <vt:variant>
        <vt:lpwstr/>
      </vt:variant>
      <vt:variant>
        <vt:lpwstr>Subject_2-6-1</vt:lpwstr>
      </vt:variant>
      <vt:variant>
        <vt:i4>6291576</vt:i4>
      </vt:variant>
      <vt:variant>
        <vt:i4>792</vt:i4>
      </vt:variant>
      <vt:variant>
        <vt:i4>0</vt:i4>
      </vt:variant>
      <vt:variant>
        <vt:i4>5</vt:i4>
      </vt:variant>
      <vt:variant>
        <vt:lpwstr/>
      </vt:variant>
      <vt:variant>
        <vt:lpwstr>ATA_iSpec_2200</vt:lpwstr>
      </vt:variant>
      <vt:variant>
        <vt:i4>8323074</vt:i4>
      </vt:variant>
      <vt:variant>
        <vt:i4>786</vt:i4>
      </vt:variant>
      <vt:variant>
        <vt:i4>0</vt:i4>
      </vt:variant>
      <vt:variant>
        <vt:i4>5</vt:i4>
      </vt:variant>
      <vt:variant>
        <vt:lpwstr/>
      </vt:variant>
      <vt:variant>
        <vt:lpwstr>Figure_2-4-4.4</vt:lpwstr>
      </vt:variant>
      <vt:variant>
        <vt:i4>7864322</vt:i4>
      </vt:variant>
      <vt:variant>
        <vt:i4>783</vt:i4>
      </vt:variant>
      <vt:variant>
        <vt:i4>0</vt:i4>
      </vt:variant>
      <vt:variant>
        <vt:i4>5</vt:i4>
      </vt:variant>
      <vt:variant>
        <vt:lpwstr/>
      </vt:variant>
      <vt:variant>
        <vt:lpwstr>Figure_2-4-4.3</vt:lpwstr>
      </vt:variant>
      <vt:variant>
        <vt:i4>2293766</vt:i4>
      </vt:variant>
      <vt:variant>
        <vt:i4>780</vt:i4>
      </vt:variant>
      <vt:variant>
        <vt:i4>0</vt:i4>
      </vt:variant>
      <vt:variant>
        <vt:i4>5</vt:i4>
      </vt:variant>
      <vt:variant>
        <vt:lpwstr/>
      </vt:variant>
      <vt:variant>
        <vt:lpwstr>Subject_2-4-5</vt:lpwstr>
      </vt:variant>
      <vt:variant>
        <vt:i4>1966131</vt:i4>
      </vt:variant>
      <vt:variant>
        <vt:i4>777</vt:i4>
      </vt:variant>
      <vt:variant>
        <vt:i4>0</vt:i4>
      </vt:variant>
      <vt:variant>
        <vt:i4>5</vt:i4>
      </vt:variant>
      <vt:variant>
        <vt:lpwstr/>
      </vt:variant>
      <vt:variant>
        <vt:lpwstr>Heading_2-4-2.5</vt:lpwstr>
      </vt:variant>
      <vt:variant>
        <vt:i4>2293766</vt:i4>
      </vt:variant>
      <vt:variant>
        <vt:i4>774</vt:i4>
      </vt:variant>
      <vt:variant>
        <vt:i4>0</vt:i4>
      </vt:variant>
      <vt:variant>
        <vt:i4>5</vt:i4>
      </vt:variant>
      <vt:variant>
        <vt:lpwstr/>
      </vt:variant>
      <vt:variant>
        <vt:lpwstr>Subject_2-4-5</vt:lpwstr>
      </vt:variant>
      <vt:variant>
        <vt:i4>7995394</vt:i4>
      </vt:variant>
      <vt:variant>
        <vt:i4>771</vt:i4>
      </vt:variant>
      <vt:variant>
        <vt:i4>0</vt:i4>
      </vt:variant>
      <vt:variant>
        <vt:i4>5</vt:i4>
      </vt:variant>
      <vt:variant>
        <vt:lpwstr/>
      </vt:variant>
      <vt:variant>
        <vt:lpwstr>Figure_2-4-4.1</vt:lpwstr>
      </vt:variant>
      <vt:variant>
        <vt:i4>786469</vt:i4>
      </vt:variant>
      <vt:variant>
        <vt:i4>768</vt:i4>
      </vt:variant>
      <vt:variant>
        <vt:i4>0</vt:i4>
      </vt:variant>
      <vt:variant>
        <vt:i4>5</vt:i4>
      </vt:variant>
      <vt:variant>
        <vt:lpwstr/>
      </vt:variant>
      <vt:variant>
        <vt:lpwstr>Section_2-5</vt:lpwstr>
      </vt:variant>
      <vt:variant>
        <vt:i4>1966131</vt:i4>
      </vt:variant>
      <vt:variant>
        <vt:i4>765</vt:i4>
      </vt:variant>
      <vt:variant>
        <vt:i4>0</vt:i4>
      </vt:variant>
      <vt:variant>
        <vt:i4>5</vt:i4>
      </vt:variant>
      <vt:variant>
        <vt:lpwstr/>
      </vt:variant>
      <vt:variant>
        <vt:lpwstr>Heading_2-4-2.5</vt:lpwstr>
      </vt:variant>
      <vt:variant>
        <vt:i4>786469</vt:i4>
      </vt:variant>
      <vt:variant>
        <vt:i4>762</vt:i4>
      </vt:variant>
      <vt:variant>
        <vt:i4>0</vt:i4>
      </vt:variant>
      <vt:variant>
        <vt:i4>5</vt:i4>
      </vt:variant>
      <vt:variant>
        <vt:lpwstr/>
      </vt:variant>
      <vt:variant>
        <vt:lpwstr>Section_2-3</vt:lpwstr>
      </vt:variant>
      <vt:variant>
        <vt:i4>1966142</vt:i4>
      </vt:variant>
      <vt:variant>
        <vt:i4>759</vt:i4>
      </vt:variant>
      <vt:variant>
        <vt:i4>0</vt:i4>
      </vt:variant>
      <vt:variant>
        <vt:i4>5</vt:i4>
      </vt:variant>
      <vt:variant>
        <vt:lpwstr/>
      </vt:variant>
      <vt:variant>
        <vt:lpwstr>Heading_2-3-8.1</vt:lpwstr>
      </vt:variant>
      <vt:variant>
        <vt:i4>1966128</vt:i4>
      </vt:variant>
      <vt:variant>
        <vt:i4>756</vt:i4>
      </vt:variant>
      <vt:variant>
        <vt:i4>0</vt:i4>
      </vt:variant>
      <vt:variant>
        <vt:i4>5</vt:i4>
      </vt:variant>
      <vt:variant>
        <vt:lpwstr/>
      </vt:variant>
      <vt:variant>
        <vt:lpwstr>Heading_2-3-6.3</vt:lpwstr>
      </vt:variant>
      <vt:variant>
        <vt:i4>1966128</vt:i4>
      </vt:variant>
      <vt:variant>
        <vt:i4>753</vt:i4>
      </vt:variant>
      <vt:variant>
        <vt:i4>0</vt:i4>
      </vt:variant>
      <vt:variant>
        <vt:i4>5</vt:i4>
      </vt:variant>
      <vt:variant>
        <vt:lpwstr/>
      </vt:variant>
      <vt:variant>
        <vt:lpwstr>Heading_2-3-6.2</vt:lpwstr>
      </vt:variant>
      <vt:variant>
        <vt:i4>1966128</vt:i4>
      </vt:variant>
      <vt:variant>
        <vt:i4>750</vt:i4>
      </vt:variant>
      <vt:variant>
        <vt:i4>0</vt:i4>
      </vt:variant>
      <vt:variant>
        <vt:i4>5</vt:i4>
      </vt:variant>
      <vt:variant>
        <vt:lpwstr/>
      </vt:variant>
      <vt:variant>
        <vt:lpwstr>Heading_2-3-6.5</vt:lpwstr>
      </vt:variant>
      <vt:variant>
        <vt:i4>1966128</vt:i4>
      </vt:variant>
      <vt:variant>
        <vt:i4>747</vt:i4>
      </vt:variant>
      <vt:variant>
        <vt:i4>0</vt:i4>
      </vt:variant>
      <vt:variant>
        <vt:i4>5</vt:i4>
      </vt:variant>
      <vt:variant>
        <vt:lpwstr/>
      </vt:variant>
      <vt:variant>
        <vt:lpwstr>Heading_2-3-6.4</vt:lpwstr>
      </vt:variant>
      <vt:variant>
        <vt:i4>1966131</vt:i4>
      </vt:variant>
      <vt:variant>
        <vt:i4>744</vt:i4>
      </vt:variant>
      <vt:variant>
        <vt:i4>0</vt:i4>
      </vt:variant>
      <vt:variant>
        <vt:i4>5</vt:i4>
      </vt:variant>
      <vt:variant>
        <vt:lpwstr/>
      </vt:variant>
      <vt:variant>
        <vt:lpwstr>Heading_2-3-5.4</vt:lpwstr>
      </vt:variant>
      <vt:variant>
        <vt:i4>1966128</vt:i4>
      </vt:variant>
      <vt:variant>
        <vt:i4>741</vt:i4>
      </vt:variant>
      <vt:variant>
        <vt:i4>0</vt:i4>
      </vt:variant>
      <vt:variant>
        <vt:i4>5</vt:i4>
      </vt:variant>
      <vt:variant>
        <vt:lpwstr/>
      </vt:variant>
      <vt:variant>
        <vt:lpwstr>Heading_2-3-6.1</vt:lpwstr>
      </vt:variant>
      <vt:variant>
        <vt:i4>1966131</vt:i4>
      </vt:variant>
      <vt:variant>
        <vt:i4>738</vt:i4>
      </vt:variant>
      <vt:variant>
        <vt:i4>0</vt:i4>
      </vt:variant>
      <vt:variant>
        <vt:i4>5</vt:i4>
      </vt:variant>
      <vt:variant>
        <vt:lpwstr/>
      </vt:variant>
      <vt:variant>
        <vt:lpwstr>Heading_2-3-5.3</vt:lpwstr>
      </vt:variant>
      <vt:variant>
        <vt:i4>1966131</vt:i4>
      </vt:variant>
      <vt:variant>
        <vt:i4>735</vt:i4>
      </vt:variant>
      <vt:variant>
        <vt:i4>0</vt:i4>
      </vt:variant>
      <vt:variant>
        <vt:i4>5</vt:i4>
      </vt:variant>
      <vt:variant>
        <vt:lpwstr/>
      </vt:variant>
      <vt:variant>
        <vt:lpwstr>Heading_2-3-5.2</vt:lpwstr>
      </vt:variant>
      <vt:variant>
        <vt:i4>4718639</vt:i4>
      </vt:variant>
      <vt:variant>
        <vt:i4>732</vt:i4>
      </vt:variant>
      <vt:variant>
        <vt:i4>0</vt:i4>
      </vt:variant>
      <vt:variant>
        <vt:i4>5</vt:i4>
      </vt:variant>
      <vt:variant>
        <vt:lpwstr/>
      </vt:variant>
      <vt:variant>
        <vt:lpwstr>Figure_2-2.1</vt:lpwstr>
      </vt:variant>
      <vt:variant>
        <vt:i4>4718639</vt:i4>
      </vt:variant>
      <vt:variant>
        <vt:i4>723</vt:i4>
      </vt:variant>
      <vt:variant>
        <vt:i4>0</vt:i4>
      </vt:variant>
      <vt:variant>
        <vt:i4>5</vt:i4>
      </vt:variant>
      <vt:variant>
        <vt:lpwstr/>
      </vt:variant>
      <vt:variant>
        <vt:lpwstr>Figure_2-2.1</vt:lpwstr>
      </vt:variant>
      <vt:variant>
        <vt:i4>4718639</vt:i4>
      </vt:variant>
      <vt:variant>
        <vt:i4>720</vt:i4>
      </vt:variant>
      <vt:variant>
        <vt:i4>0</vt:i4>
      </vt:variant>
      <vt:variant>
        <vt:i4>5</vt:i4>
      </vt:variant>
      <vt:variant>
        <vt:lpwstr/>
      </vt:variant>
      <vt:variant>
        <vt:lpwstr>Figure_2-2.1</vt:lpwstr>
      </vt:variant>
      <vt:variant>
        <vt:i4>786469</vt:i4>
      </vt:variant>
      <vt:variant>
        <vt:i4>717</vt:i4>
      </vt:variant>
      <vt:variant>
        <vt:i4>0</vt:i4>
      </vt:variant>
      <vt:variant>
        <vt:i4>5</vt:i4>
      </vt:variant>
      <vt:variant>
        <vt:lpwstr/>
      </vt:variant>
      <vt:variant>
        <vt:lpwstr>Section_2-6</vt:lpwstr>
      </vt:variant>
      <vt:variant>
        <vt:i4>786469</vt:i4>
      </vt:variant>
      <vt:variant>
        <vt:i4>714</vt:i4>
      </vt:variant>
      <vt:variant>
        <vt:i4>0</vt:i4>
      </vt:variant>
      <vt:variant>
        <vt:i4>5</vt:i4>
      </vt:variant>
      <vt:variant>
        <vt:lpwstr/>
      </vt:variant>
      <vt:variant>
        <vt:lpwstr>Section_2-5</vt:lpwstr>
      </vt:variant>
      <vt:variant>
        <vt:i4>786469</vt:i4>
      </vt:variant>
      <vt:variant>
        <vt:i4>711</vt:i4>
      </vt:variant>
      <vt:variant>
        <vt:i4>0</vt:i4>
      </vt:variant>
      <vt:variant>
        <vt:i4>5</vt:i4>
      </vt:variant>
      <vt:variant>
        <vt:lpwstr/>
      </vt:variant>
      <vt:variant>
        <vt:lpwstr>Section_2-4</vt:lpwstr>
      </vt:variant>
      <vt:variant>
        <vt:i4>786469</vt:i4>
      </vt:variant>
      <vt:variant>
        <vt:i4>708</vt:i4>
      </vt:variant>
      <vt:variant>
        <vt:i4>0</vt:i4>
      </vt:variant>
      <vt:variant>
        <vt:i4>5</vt:i4>
      </vt:variant>
      <vt:variant>
        <vt:lpwstr/>
      </vt:variant>
      <vt:variant>
        <vt:lpwstr>Section_2-3</vt:lpwstr>
      </vt:variant>
      <vt:variant>
        <vt:i4>8192002</vt:i4>
      </vt:variant>
      <vt:variant>
        <vt:i4>705</vt:i4>
      </vt:variant>
      <vt:variant>
        <vt:i4>0</vt:i4>
      </vt:variant>
      <vt:variant>
        <vt:i4>5</vt:i4>
      </vt:variant>
      <vt:variant>
        <vt:lpwstr/>
      </vt:variant>
      <vt:variant>
        <vt:lpwstr>Figure_2-5-1.2</vt:lpwstr>
      </vt:variant>
      <vt:variant>
        <vt:i4>8257538</vt:i4>
      </vt:variant>
      <vt:variant>
        <vt:i4>702</vt:i4>
      </vt:variant>
      <vt:variant>
        <vt:i4>0</vt:i4>
      </vt:variant>
      <vt:variant>
        <vt:i4>5</vt:i4>
      </vt:variant>
      <vt:variant>
        <vt:lpwstr/>
      </vt:variant>
      <vt:variant>
        <vt:lpwstr>Figure_2-5-1.1</vt:lpwstr>
      </vt:variant>
      <vt:variant>
        <vt:i4>2293767</vt:i4>
      </vt:variant>
      <vt:variant>
        <vt:i4>699</vt:i4>
      </vt:variant>
      <vt:variant>
        <vt:i4>0</vt:i4>
      </vt:variant>
      <vt:variant>
        <vt:i4>5</vt:i4>
      </vt:variant>
      <vt:variant>
        <vt:lpwstr/>
      </vt:variant>
      <vt:variant>
        <vt:lpwstr>Subject_2-5-1</vt:lpwstr>
      </vt:variant>
      <vt:variant>
        <vt:i4>8192002</vt:i4>
      </vt:variant>
      <vt:variant>
        <vt:i4>696</vt:i4>
      </vt:variant>
      <vt:variant>
        <vt:i4>0</vt:i4>
      </vt:variant>
      <vt:variant>
        <vt:i4>5</vt:i4>
      </vt:variant>
      <vt:variant>
        <vt:lpwstr/>
      </vt:variant>
      <vt:variant>
        <vt:lpwstr>Figure_2-4-4.6</vt:lpwstr>
      </vt:variant>
      <vt:variant>
        <vt:i4>2293766</vt:i4>
      </vt:variant>
      <vt:variant>
        <vt:i4>693</vt:i4>
      </vt:variant>
      <vt:variant>
        <vt:i4>0</vt:i4>
      </vt:variant>
      <vt:variant>
        <vt:i4>5</vt:i4>
      </vt:variant>
      <vt:variant>
        <vt:lpwstr/>
      </vt:variant>
      <vt:variant>
        <vt:lpwstr>Subject_2-4-2</vt:lpwstr>
      </vt:variant>
      <vt:variant>
        <vt:i4>1966128</vt:i4>
      </vt:variant>
      <vt:variant>
        <vt:i4>690</vt:i4>
      </vt:variant>
      <vt:variant>
        <vt:i4>0</vt:i4>
      </vt:variant>
      <vt:variant>
        <vt:i4>5</vt:i4>
      </vt:variant>
      <vt:variant>
        <vt:lpwstr/>
      </vt:variant>
      <vt:variant>
        <vt:lpwstr>Heading_2-4-1.1</vt:lpwstr>
      </vt:variant>
      <vt:variant>
        <vt:i4>1966131</vt:i4>
      </vt:variant>
      <vt:variant>
        <vt:i4>687</vt:i4>
      </vt:variant>
      <vt:variant>
        <vt:i4>0</vt:i4>
      </vt:variant>
      <vt:variant>
        <vt:i4>5</vt:i4>
      </vt:variant>
      <vt:variant>
        <vt:lpwstr/>
      </vt:variant>
      <vt:variant>
        <vt:lpwstr>Heading_2-3-5.1</vt:lpwstr>
      </vt:variant>
      <vt:variant>
        <vt:i4>2293761</vt:i4>
      </vt:variant>
      <vt:variant>
        <vt:i4>684</vt:i4>
      </vt:variant>
      <vt:variant>
        <vt:i4>0</vt:i4>
      </vt:variant>
      <vt:variant>
        <vt:i4>5</vt:i4>
      </vt:variant>
      <vt:variant>
        <vt:lpwstr/>
      </vt:variant>
      <vt:variant>
        <vt:lpwstr>Subject_2-3-1</vt:lpwstr>
      </vt:variant>
      <vt:variant>
        <vt:i4>2293761</vt:i4>
      </vt:variant>
      <vt:variant>
        <vt:i4>681</vt:i4>
      </vt:variant>
      <vt:variant>
        <vt:i4>0</vt:i4>
      </vt:variant>
      <vt:variant>
        <vt:i4>5</vt:i4>
      </vt:variant>
      <vt:variant>
        <vt:lpwstr/>
      </vt:variant>
      <vt:variant>
        <vt:lpwstr>Subject_2-3-4</vt:lpwstr>
      </vt:variant>
      <vt:variant>
        <vt:i4>1966134</vt:i4>
      </vt:variant>
      <vt:variant>
        <vt:i4>678</vt:i4>
      </vt:variant>
      <vt:variant>
        <vt:i4>0</vt:i4>
      </vt:variant>
      <vt:variant>
        <vt:i4>5</vt:i4>
      </vt:variant>
      <vt:variant>
        <vt:lpwstr/>
      </vt:variant>
      <vt:variant>
        <vt:lpwstr>Heading_2-1-2.2</vt:lpwstr>
      </vt:variant>
      <vt:variant>
        <vt:i4>2293761</vt:i4>
      </vt:variant>
      <vt:variant>
        <vt:i4>675</vt:i4>
      </vt:variant>
      <vt:variant>
        <vt:i4>0</vt:i4>
      </vt:variant>
      <vt:variant>
        <vt:i4>5</vt:i4>
      </vt:variant>
      <vt:variant>
        <vt:lpwstr/>
      </vt:variant>
      <vt:variant>
        <vt:lpwstr>Subject_2-3-2</vt:lpwstr>
      </vt:variant>
      <vt:variant>
        <vt:i4>786469</vt:i4>
      </vt:variant>
      <vt:variant>
        <vt:i4>672</vt:i4>
      </vt:variant>
      <vt:variant>
        <vt:i4>0</vt:i4>
      </vt:variant>
      <vt:variant>
        <vt:i4>5</vt:i4>
      </vt:variant>
      <vt:variant>
        <vt:lpwstr/>
      </vt:variant>
      <vt:variant>
        <vt:lpwstr>Section_2-6</vt:lpwstr>
      </vt:variant>
      <vt:variant>
        <vt:i4>786469</vt:i4>
      </vt:variant>
      <vt:variant>
        <vt:i4>669</vt:i4>
      </vt:variant>
      <vt:variant>
        <vt:i4>0</vt:i4>
      </vt:variant>
      <vt:variant>
        <vt:i4>5</vt:i4>
      </vt:variant>
      <vt:variant>
        <vt:lpwstr/>
      </vt:variant>
      <vt:variant>
        <vt:lpwstr>Section_2-5</vt:lpwstr>
      </vt:variant>
      <vt:variant>
        <vt:i4>2293761</vt:i4>
      </vt:variant>
      <vt:variant>
        <vt:i4>666</vt:i4>
      </vt:variant>
      <vt:variant>
        <vt:i4>0</vt:i4>
      </vt:variant>
      <vt:variant>
        <vt:i4>5</vt:i4>
      </vt:variant>
      <vt:variant>
        <vt:lpwstr/>
      </vt:variant>
      <vt:variant>
        <vt:lpwstr>Subject_2-3-8</vt:lpwstr>
      </vt:variant>
      <vt:variant>
        <vt:i4>1966131</vt:i4>
      </vt:variant>
      <vt:variant>
        <vt:i4>663</vt:i4>
      </vt:variant>
      <vt:variant>
        <vt:i4>0</vt:i4>
      </vt:variant>
      <vt:variant>
        <vt:i4>5</vt:i4>
      </vt:variant>
      <vt:variant>
        <vt:lpwstr/>
      </vt:variant>
      <vt:variant>
        <vt:lpwstr>Heading_2-3-5.3</vt:lpwstr>
      </vt:variant>
      <vt:variant>
        <vt:i4>1966131</vt:i4>
      </vt:variant>
      <vt:variant>
        <vt:i4>660</vt:i4>
      </vt:variant>
      <vt:variant>
        <vt:i4>0</vt:i4>
      </vt:variant>
      <vt:variant>
        <vt:i4>5</vt:i4>
      </vt:variant>
      <vt:variant>
        <vt:lpwstr/>
      </vt:variant>
      <vt:variant>
        <vt:lpwstr>Heading_2-3-5.1</vt:lpwstr>
      </vt:variant>
      <vt:variant>
        <vt:i4>6815817</vt:i4>
      </vt:variant>
      <vt:variant>
        <vt:i4>657</vt:i4>
      </vt:variant>
      <vt:variant>
        <vt:i4>0</vt:i4>
      </vt:variant>
      <vt:variant>
        <vt:i4>5</vt:i4>
      </vt:variant>
      <vt:variant>
        <vt:lpwstr/>
      </vt:variant>
      <vt:variant>
        <vt:lpwstr>Appendix_A</vt:lpwstr>
      </vt:variant>
      <vt:variant>
        <vt:i4>1966133</vt:i4>
      </vt:variant>
      <vt:variant>
        <vt:i4>654</vt:i4>
      </vt:variant>
      <vt:variant>
        <vt:i4>0</vt:i4>
      </vt:variant>
      <vt:variant>
        <vt:i4>5</vt:i4>
      </vt:variant>
      <vt:variant>
        <vt:lpwstr/>
      </vt:variant>
      <vt:variant>
        <vt:lpwstr>Heading_2-4-4.1</vt:lpwstr>
      </vt:variant>
      <vt:variant>
        <vt:i4>1966130</vt:i4>
      </vt:variant>
      <vt:variant>
        <vt:i4>651</vt:i4>
      </vt:variant>
      <vt:variant>
        <vt:i4>0</vt:i4>
      </vt:variant>
      <vt:variant>
        <vt:i4>5</vt:i4>
      </vt:variant>
      <vt:variant>
        <vt:lpwstr/>
      </vt:variant>
      <vt:variant>
        <vt:lpwstr>Heading_2-4-3.1</vt:lpwstr>
      </vt:variant>
      <vt:variant>
        <vt:i4>786469</vt:i4>
      </vt:variant>
      <vt:variant>
        <vt:i4>648</vt:i4>
      </vt:variant>
      <vt:variant>
        <vt:i4>0</vt:i4>
      </vt:variant>
      <vt:variant>
        <vt:i4>5</vt:i4>
      </vt:variant>
      <vt:variant>
        <vt:lpwstr/>
      </vt:variant>
      <vt:variant>
        <vt:lpwstr>Section_2-4</vt:lpwstr>
      </vt:variant>
      <vt:variant>
        <vt:i4>1769530</vt:i4>
      </vt:variant>
      <vt:variant>
        <vt:i4>641</vt:i4>
      </vt:variant>
      <vt:variant>
        <vt:i4>0</vt:i4>
      </vt:variant>
      <vt:variant>
        <vt:i4>5</vt:i4>
      </vt:variant>
      <vt:variant>
        <vt:lpwstr/>
      </vt:variant>
      <vt:variant>
        <vt:lpwstr>_Toc294780427</vt:lpwstr>
      </vt:variant>
      <vt:variant>
        <vt:i4>1769530</vt:i4>
      </vt:variant>
      <vt:variant>
        <vt:i4>635</vt:i4>
      </vt:variant>
      <vt:variant>
        <vt:i4>0</vt:i4>
      </vt:variant>
      <vt:variant>
        <vt:i4>5</vt:i4>
      </vt:variant>
      <vt:variant>
        <vt:lpwstr/>
      </vt:variant>
      <vt:variant>
        <vt:lpwstr>_Toc294780426</vt:lpwstr>
      </vt:variant>
      <vt:variant>
        <vt:i4>1769530</vt:i4>
      </vt:variant>
      <vt:variant>
        <vt:i4>629</vt:i4>
      </vt:variant>
      <vt:variant>
        <vt:i4>0</vt:i4>
      </vt:variant>
      <vt:variant>
        <vt:i4>5</vt:i4>
      </vt:variant>
      <vt:variant>
        <vt:lpwstr/>
      </vt:variant>
      <vt:variant>
        <vt:lpwstr>_Toc294780425</vt:lpwstr>
      </vt:variant>
      <vt:variant>
        <vt:i4>1769530</vt:i4>
      </vt:variant>
      <vt:variant>
        <vt:i4>623</vt:i4>
      </vt:variant>
      <vt:variant>
        <vt:i4>0</vt:i4>
      </vt:variant>
      <vt:variant>
        <vt:i4>5</vt:i4>
      </vt:variant>
      <vt:variant>
        <vt:lpwstr/>
      </vt:variant>
      <vt:variant>
        <vt:lpwstr>_Toc294780424</vt:lpwstr>
      </vt:variant>
      <vt:variant>
        <vt:i4>1769530</vt:i4>
      </vt:variant>
      <vt:variant>
        <vt:i4>617</vt:i4>
      </vt:variant>
      <vt:variant>
        <vt:i4>0</vt:i4>
      </vt:variant>
      <vt:variant>
        <vt:i4>5</vt:i4>
      </vt:variant>
      <vt:variant>
        <vt:lpwstr/>
      </vt:variant>
      <vt:variant>
        <vt:lpwstr>_Toc294780423</vt:lpwstr>
      </vt:variant>
      <vt:variant>
        <vt:i4>1769530</vt:i4>
      </vt:variant>
      <vt:variant>
        <vt:i4>611</vt:i4>
      </vt:variant>
      <vt:variant>
        <vt:i4>0</vt:i4>
      </vt:variant>
      <vt:variant>
        <vt:i4>5</vt:i4>
      </vt:variant>
      <vt:variant>
        <vt:lpwstr/>
      </vt:variant>
      <vt:variant>
        <vt:lpwstr>_Toc294780422</vt:lpwstr>
      </vt:variant>
      <vt:variant>
        <vt:i4>1769530</vt:i4>
      </vt:variant>
      <vt:variant>
        <vt:i4>605</vt:i4>
      </vt:variant>
      <vt:variant>
        <vt:i4>0</vt:i4>
      </vt:variant>
      <vt:variant>
        <vt:i4>5</vt:i4>
      </vt:variant>
      <vt:variant>
        <vt:lpwstr/>
      </vt:variant>
      <vt:variant>
        <vt:lpwstr>_Toc294780421</vt:lpwstr>
      </vt:variant>
      <vt:variant>
        <vt:i4>1769530</vt:i4>
      </vt:variant>
      <vt:variant>
        <vt:i4>599</vt:i4>
      </vt:variant>
      <vt:variant>
        <vt:i4>0</vt:i4>
      </vt:variant>
      <vt:variant>
        <vt:i4>5</vt:i4>
      </vt:variant>
      <vt:variant>
        <vt:lpwstr/>
      </vt:variant>
      <vt:variant>
        <vt:lpwstr>_Toc294780420</vt:lpwstr>
      </vt:variant>
      <vt:variant>
        <vt:i4>1572922</vt:i4>
      </vt:variant>
      <vt:variant>
        <vt:i4>593</vt:i4>
      </vt:variant>
      <vt:variant>
        <vt:i4>0</vt:i4>
      </vt:variant>
      <vt:variant>
        <vt:i4>5</vt:i4>
      </vt:variant>
      <vt:variant>
        <vt:lpwstr/>
      </vt:variant>
      <vt:variant>
        <vt:lpwstr>_Toc294780419</vt:lpwstr>
      </vt:variant>
      <vt:variant>
        <vt:i4>1572922</vt:i4>
      </vt:variant>
      <vt:variant>
        <vt:i4>587</vt:i4>
      </vt:variant>
      <vt:variant>
        <vt:i4>0</vt:i4>
      </vt:variant>
      <vt:variant>
        <vt:i4>5</vt:i4>
      </vt:variant>
      <vt:variant>
        <vt:lpwstr/>
      </vt:variant>
      <vt:variant>
        <vt:lpwstr>_Toc294780418</vt:lpwstr>
      </vt:variant>
      <vt:variant>
        <vt:i4>1572922</vt:i4>
      </vt:variant>
      <vt:variant>
        <vt:i4>581</vt:i4>
      </vt:variant>
      <vt:variant>
        <vt:i4>0</vt:i4>
      </vt:variant>
      <vt:variant>
        <vt:i4>5</vt:i4>
      </vt:variant>
      <vt:variant>
        <vt:lpwstr/>
      </vt:variant>
      <vt:variant>
        <vt:lpwstr>_Toc294780417</vt:lpwstr>
      </vt:variant>
      <vt:variant>
        <vt:i4>1572922</vt:i4>
      </vt:variant>
      <vt:variant>
        <vt:i4>575</vt:i4>
      </vt:variant>
      <vt:variant>
        <vt:i4>0</vt:i4>
      </vt:variant>
      <vt:variant>
        <vt:i4>5</vt:i4>
      </vt:variant>
      <vt:variant>
        <vt:lpwstr/>
      </vt:variant>
      <vt:variant>
        <vt:lpwstr>_Toc294780416</vt:lpwstr>
      </vt:variant>
      <vt:variant>
        <vt:i4>1572922</vt:i4>
      </vt:variant>
      <vt:variant>
        <vt:i4>569</vt:i4>
      </vt:variant>
      <vt:variant>
        <vt:i4>0</vt:i4>
      </vt:variant>
      <vt:variant>
        <vt:i4>5</vt:i4>
      </vt:variant>
      <vt:variant>
        <vt:lpwstr/>
      </vt:variant>
      <vt:variant>
        <vt:lpwstr>_Toc294780415</vt:lpwstr>
      </vt:variant>
      <vt:variant>
        <vt:i4>1572922</vt:i4>
      </vt:variant>
      <vt:variant>
        <vt:i4>563</vt:i4>
      </vt:variant>
      <vt:variant>
        <vt:i4>0</vt:i4>
      </vt:variant>
      <vt:variant>
        <vt:i4>5</vt:i4>
      </vt:variant>
      <vt:variant>
        <vt:lpwstr/>
      </vt:variant>
      <vt:variant>
        <vt:lpwstr>_Toc294780414</vt:lpwstr>
      </vt:variant>
      <vt:variant>
        <vt:i4>1572922</vt:i4>
      </vt:variant>
      <vt:variant>
        <vt:i4>557</vt:i4>
      </vt:variant>
      <vt:variant>
        <vt:i4>0</vt:i4>
      </vt:variant>
      <vt:variant>
        <vt:i4>5</vt:i4>
      </vt:variant>
      <vt:variant>
        <vt:lpwstr/>
      </vt:variant>
      <vt:variant>
        <vt:lpwstr>_Toc294780413</vt:lpwstr>
      </vt:variant>
      <vt:variant>
        <vt:i4>1572922</vt:i4>
      </vt:variant>
      <vt:variant>
        <vt:i4>551</vt:i4>
      </vt:variant>
      <vt:variant>
        <vt:i4>0</vt:i4>
      </vt:variant>
      <vt:variant>
        <vt:i4>5</vt:i4>
      </vt:variant>
      <vt:variant>
        <vt:lpwstr/>
      </vt:variant>
      <vt:variant>
        <vt:lpwstr>_Toc294780412</vt:lpwstr>
      </vt:variant>
      <vt:variant>
        <vt:i4>1572922</vt:i4>
      </vt:variant>
      <vt:variant>
        <vt:i4>545</vt:i4>
      </vt:variant>
      <vt:variant>
        <vt:i4>0</vt:i4>
      </vt:variant>
      <vt:variant>
        <vt:i4>5</vt:i4>
      </vt:variant>
      <vt:variant>
        <vt:lpwstr/>
      </vt:variant>
      <vt:variant>
        <vt:lpwstr>_Toc294780411</vt:lpwstr>
      </vt:variant>
      <vt:variant>
        <vt:i4>1572922</vt:i4>
      </vt:variant>
      <vt:variant>
        <vt:i4>539</vt:i4>
      </vt:variant>
      <vt:variant>
        <vt:i4>0</vt:i4>
      </vt:variant>
      <vt:variant>
        <vt:i4>5</vt:i4>
      </vt:variant>
      <vt:variant>
        <vt:lpwstr/>
      </vt:variant>
      <vt:variant>
        <vt:lpwstr>_Toc294780410</vt:lpwstr>
      </vt:variant>
      <vt:variant>
        <vt:i4>1638458</vt:i4>
      </vt:variant>
      <vt:variant>
        <vt:i4>533</vt:i4>
      </vt:variant>
      <vt:variant>
        <vt:i4>0</vt:i4>
      </vt:variant>
      <vt:variant>
        <vt:i4>5</vt:i4>
      </vt:variant>
      <vt:variant>
        <vt:lpwstr/>
      </vt:variant>
      <vt:variant>
        <vt:lpwstr>_Toc294780409</vt:lpwstr>
      </vt:variant>
      <vt:variant>
        <vt:i4>1638458</vt:i4>
      </vt:variant>
      <vt:variant>
        <vt:i4>527</vt:i4>
      </vt:variant>
      <vt:variant>
        <vt:i4>0</vt:i4>
      </vt:variant>
      <vt:variant>
        <vt:i4>5</vt:i4>
      </vt:variant>
      <vt:variant>
        <vt:lpwstr/>
      </vt:variant>
      <vt:variant>
        <vt:lpwstr>_Toc294780408</vt:lpwstr>
      </vt:variant>
      <vt:variant>
        <vt:i4>1638458</vt:i4>
      </vt:variant>
      <vt:variant>
        <vt:i4>521</vt:i4>
      </vt:variant>
      <vt:variant>
        <vt:i4>0</vt:i4>
      </vt:variant>
      <vt:variant>
        <vt:i4>5</vt:i4>
      </vt:variant>
      <vt:variant>
        <vt:lpwstr/>
      </vt:variant>
      <vt:variant>
        <vt:lpwstr>_Toc294780407</vt:lpwstr>
      </vt:variant>
      <vt:variant>
        <vt:i4>1638458</vt:i4>
      </vt:variant>
      <vt:variant>
        <vt:i4>515</vt:i4>
      </vt:variant>
      <vt:variant>
        <vt:i4>0</vt:i4>
      </vt:variant>
      <vt:variant>
        <vt:i4>5</vt:i4>
      </vt:variant>
      <vt:variant>
        <vt:lpwstr/>
      </vt:variant>
      <vt:variant>
        <vt:lpwstr>_Toc294780406</vt:lpwstr>
      </vt:variant>
      <vt:variant>
        <vt:i4>1638458</vt:i4>
      </vt:variant>
      <vt:variant>
        <vt:i4>509</vt:i4>
      </vt:variant>
      <vt:variant>
        <vt:i4>0</vt:i4>
      </vt:variant>
      <vt:variant>
        <vt:i4>5</vt:i4>
      </vt:variant>
      <vt:variant>
        <vt:lpwstr/>
      </vt:variant>
      <vt:variant>
        <vt:lpwstr>_Toc294780405</vt:lpwstr>
      </vt:variant>
      <vt:variant>
        <vt:i4>1638458</vt:i4>
      </vt:variant>
      <vt:variant>
        <vt:i4>503</vt:i4>
      </vt:variant>
      <vt:variant>
        <vt:i4>0</vt:i4>
      </vt:variant>
      <vt:variant>
        <vt:i4>5</vt:i4>
      </vt:variant>
      <vt:variant>
        <vt:lpwstr/>
      </vt:variant>
      <vt:variant>
        <vt:lpwstr>_Toc294780404</vt:lpwstr>
      </vt:variant>
      <vt:variant>
        <vt:i4>1638458</vt:i4>
      </vt:variant>
      <vt:variant>
        <vt:i4>497</vt:i4>
      </vt:variant>
      <vt:variant>
        <vt:i4>0</vt:i4>
      </vt:variant>
      <vt:variant>
        <vt:i4>5</vt:i4>
      </vt:variant>
      <vt:variant>
        <vt:lpwstr/>
      </vt:variant>
      <vt:variant>
        <vt:lpwstr>_Toc294780403</vt:lpwstr>
      </vt:variant>
      <vt:variant>
        <vt:i4>1638458</vt:i4>
      </vt:variant>
      <vt:variant>
        <vt:i4>491</vt:i4>
      </vt:variant>
      <vt:variant>
        <vt:i4>0</vt:i4>
      </vt:variant>
      <vt:variant>
        <vt:i4>5</vt:i4>
      </vt:variant>
      <vt:variant>
        <vt:lpwstr/>
      </vt:variant>
      <vt:variant>
        <vt:lpwstr>_Toc294780402</vt:lpwstr>
      </vt:variant>
      <vt:variant>
        <vt:i4>1638458</vt:i4>
      </vt:variant>
      <vt:variant>
        <vt:i4>485</vt:i4>
      </vt:variant>
      <vt:variant>
        <vt:i4>0</vt:i4>
      </vt:variant>
      <vt:variant>
        <vt:i4>5</vt:i4>
      </vt:variant>
      <vt:variant>
        <vt:lpwstr/>
      </vt:variant>
      <vt:variant>
        <vt:lpwstr>_Toc294780401</vt:lpwstr>
      </vt:variant>
      <vt:variant>
        <vt:i4>1638458</vt:i4>
      </vt:variant>
      <vt:variant>
        <vt:i4>479</vt:i4>
      </vt:variant>
      <vt:variant>
        <vt:i4>0</vt:i4>
      </vt:variant>
      <vt:variant>
        <vt:i4>5</vt:i4>
      </vt:variant>
      <vt:variant>
        <vt:lpwstr/>
      </vt:variant>
      <vt:variant>
        <vt:lpwstr>_Toc294780400</vt:lpwstr>
      </vt:variant>
      <vt:variant>
        <vt:i4>1048637</vt:i4>
      </vt:variant>
      <vt:variant>
        <vt:i4>473</vt:i4>
      </vt:variant>
      <vt:variant>
        <vt:i4>0</vt:i4>
      </vt:variant>
      <vt:variant>
        <vt:i4>5</vt:i4>
      </vt:variant>
      <vt:variant>
        <vt:lpwstr/>
      </vt:variant>
      <vt:variant>
        <vt:lpwstr>_Toc294780399</vt:lpwstr>
      </vt:variant>
      <vt:variant>
        <vt:i4>1048637</vt:i4>
      </vt:variant>
      <vt:variant>
        <vt:i4>467</vt:i4>
      </vt:variant>
      <vt:variant>
        <vt:i4>0</vt:i4>
      </vt:variant>
      <vt:variant>
        <vt:i4>5</vt:i4>
      </vt:variant>
      <vt:variant>
        <vt:lpwstr/>
      </vt:variant>
      <vt:variant>
        <vt:lpwstr>_Toc294780398</vt:lpwstr>
      </vt:variant>
      <vt:variant>
        <vt:i4>1048637</vt:i4>
      </vt:variant>
      <vt:variant>
        <vt:i4>461</vt:i4>
      </vt:variant>
      <vt:variant>
        <vt:i4>0</vt:i4>
      </vt:variant>
      <vt:variant>
        <vt:i4>5</vt:i4>
      </vt:variant>
      <vt:variant>
        <vt:lpwstr/>
      </vt:variant>
      <vt:variant>
        <vt:lpwstr>_Toc294780397</vt:lpwstr>
      </vt:variant>
      <vt:variant>
        <vt:i4>1048637</vt:i4>
      </vt:variant>
      <vt:variant>
        <vt:i4>455</vt:i4>
      </vt:variant>
      <vt:variant>
        <vt:i4>0</vt:i4>
      </vt:variant>
      <vt:variant>
        <vt:i4>5</vt:i4>
      </vt:variant>
      <vt:variant>
        <vt:lpwstr/>
      </vt:variant>
      <vt:variant>
        <vt:lpwstr>_Toc294780396</vt:lpwstr>
      </vt:variant>
      <vt:variant>
        <vt:i4>1048637</vt:i4>
      </vt:variant>
      <vt:variant>
        <vt:i4>449</vt:i4>
      </vt:variant>
      <vt:variant>
        <vt:i4>0</vt:i4>
      </vt:variant>
      <vt:variant>
        <vt:i4>5</vt:i4>
      </vt:variant>
      <vt:variant>
        <vt:lpwstr/>
      </vt:variant>
      <vt:variant>
        <vt:lpwstr>_Toc294780395</vt:lpwstr>
      </vt:variant>
      <vt:variant>
        <vt:i4>1048637</vt:i4>
      </vt:variant>
      <vt:variant>
        <vt:i4>443</vt:i4>
      </vt:variant>
      <vt:variant>
        <vt:i4>0</vt:i4>
      </vt:variant>
      <vt:variant>
        <vt:i4>5</vt:i4>
      </vt:variant>
      <vt:variant>
        <vt:lpwstr/>
      </vt:variant>
      <vt:variant>
        <vt:lpwstr>_Toc294780394</vt:lpwstr>
      </vt:variant>
      <vt:variant>
        <vt:i4>1048637</vt:i4>
      </vt:variant>
      <vt:variant>
        <vt:i4>437</vt:i4>
      </vt:variant>
      <vt:variant>
        <vt:i4>0</vt:i4>
      </vt:variant>
      <vt:variant>
        <vt:i4>5</vt:i4>
      </vt:variant>
      <vt:variant>
        <vt:lpwstr/>
      </vt:variant>
      <vt:variant>
        <vt:lpwstr>_Toc294780393</vt:lpwstr>
      </vt:variant>
      <vt:variant>
        <vt:i4>1048637</vt:i4>
      </vt:variant>
      <vt:variant>
        <vt:i4>431</vt:i4>
      </vt:variant>
      <vt:variant>
        <vt:i4>0</vt:i4>
      </vt:variant>
      <vt:variant>
        <vt:i4>5</vt:i4>
      </vt:variant>
      <vt:variant>
        <vt:lpwstr/>
      </vt:variant>
      <vt:variant>
        <vt:lpwstr>_Toc294780392</vt:lpwstr>
      </vt:variant>
      <vt:variant>
        <vt:i4>1048637</vt:i4>
      </vt:variant>
      <vt:variant>
        <vt:i4>425</vt:i4>
      </vt:variant>
      <vt:variant>
        <vt:i4>0</vt:i4>
      </vt:variant>
      <vt:variant>
        <vt:i4>5</vt:i4>
      </vt:variant>
      <vt:variant>
        <vt:lpwstr/>
      </vt:variant>
      <vt:variant>
        <vt:lpwstr>_Toc294780391</vt:lpwstr>
      </vt:variant>
      <vt:variant>
        <vt:i4>1048637</vt:i4>
      </vt:variant>
      <vt:variant>
        <vt:i4>419</vt:i4>
      </vt:variant>
      <vt:variant>
        <vt:i4>0</vt:i4>
      </vt:variant>
      <vt:variant>
        <vt:i4>5</vt:i4>
      </vt:variant>
      <vt:variant>
        <vt:lpwstr/>
      </vt:variant>
      <vt:variant>
        <vt:lpwstr>_Toc294780390</vt:lpwstr>
      </vt:variant>
      <vt:variant>
        <vt:i4>1114173</vt:i4>
      </vt:variant>
      <vt:variant>
        <vt:i4>413</vt:i4>
      </vt:variant>
      <vt:variant>
        <vt:i4>0</vt:i4>
      </vt:variant>
      <vt:variant>
        <vt:i4>5</vt:i4>
      </vt:variant>
      <vt:variant>
        <vt:lpwstr/>
      </vt:variant>
      <vt:variant>
        <vt:lpwstr>_Toc294780389</vt:lpwstr>
      </vt:variant>
      <vt:variant>
        <vt:i4>1114173</vt:i4>
      </vt:variant>
      <vt:variant>
        <vt:i4>407</vt:i4>
      </vt:variant>
      <vt:variant>
        <vt:i4>0</vt:i4>
      </vt:variant>
      <vt:variant>
        <vt:i4>5</vt:i4>
      </vt:variant>
      <vt:variant>
        <vt:lpwstr/>
      </vt:variant>
      <vt:variant>
        <vt:lpwstr>_Toc294780388</vt:lpwstr>
      </vt:variant>
      <vt:variant>
        <vt:i4>1114173</vt:i4>
      </vt:variant>
      <vt:variant>
        <vt:i4>401</vt:i4>
      </vt:variant>
      <vt:variant>
        <vt:i4>0</vt:i4>
      </vt:variant>
      <vt:variant>
        <vt:i4>5</vt:i4>
      </vt:variant>
      <vt:variant>
        <vt:lpwstr/>
      </vt:variant>
      <vt:variant>
        <vt:lpwstr>_Toc294780387</vt:lpwstr>
      </vt:variant>
      <vt:variant>
        <vt:i4>1114173</vt:i4>
      </vt:variant>
      <vt:variant>
        <vt:i4>395</vt:i4>
      </vt:variant>
      <vt:variant>
        <vt:i4>0</vt:i4>
      </vt:variant>
      <vt:variant>
        <vt:i4>5</vt:i4>
      </vt:variant>
      <vt:variant>
        <vt:lpwstr/>
      </vt:variant>
      <vt:variant>
        <vt:lpwstr>_Toc294780386</vt:lpwstr>
      </vt:variant>
      <vt:variant>
        <vt:i4>1114173</vt:i4>
      </vt:variant>
      <vt:variant>
        <vt:i4>389</vt:i4>
      </vt:variant>
      <vt:variant>
        <vt:i4>0</vt:i4>
      </vt:variant>
      <vt:variant>
        <vt:i4>5</vt:i4>
      </vt:variant>
      <vt:variant>
        <vt:lpwstr/>
      </vt:variant>
      <vt:variant>
        <vt:lpwstr>_Toc294780385</vt:lpwstr>
      </vt:variant>
      <vt:variant>
        <vt:i4>1114173</vt:i4>
      </vt:variant>
      <vt:variant>
        <vt:i4>383</vt:i4>
      </vt:variant>
      <vt:variant>
        <vt:i4>0</vt:i4>
      </vt:variant>
      <vt:variant>
        <vt:i4>5</vt:i4>
      </vt:variant>
      <vt:variant>
        <vt:lpwstr/>
      </vt:variant>
      <vt:variant>
        <vt:lpwstr>_Toc294780384</vt:lpwstr>
      </vt:variant>
      <vt:variant>
        <vt:i4>1114173</vt:i4>
      </vt:variant>
      <vt:variant>
        <vt:i4>377</vt:i4>
      </vt:variant>
      <vt:variant>
        <vt:i4>0</vt:i4>
      </vt:variant>
      <vt:variant>
        <vt:i4>5</vt:i4>
      </vt:variant>
      <vt:variant>
        <vt:lpwstr/>
      </vt:variant>
      <vt:variant>
        <vt:lpwstr>_Toc294780383</vt:lpwstr>
      </vt:variant>
      <vt:variant>
        <vt:i4>1114173</vt:i4>
      </vt:variant>
      <vt:variant>
        <vt:i4>371</vt:i4>
      </vt:variant>
      <vt:variant>
        <vt:i4>0</vt:i4>
      </vt:variant>
      <vt:variant>
        <vt:i4>5</vt:i4>
      </vt:variant>
      <vt:variant>
        <vt:lpwstr/>
      </vt:variant>
      <vt:variant>
        <vt:lpwstr>_Toc294780382</vt:lpwstr>
      </vt:variant>
      <vt:variant>
        <vt:i4>1114173</vt:i4>
      </vt:variant>
      <vt:variant>
        <vt:i4>365</vt:i4>
      </vt:variant>
      <vt:variant>
        <vt:i4>0</vt:i4>
      </vt:variant>
      <vt:variant>
        <vt:i4>5</vt:i4>
      </vt:variant>
      <vt:variant>
        <vt:lpwstr/>
      </vt:variant>
      <vt:variant>
        <vt:lpwstr>_Toc294780381</vt:lpwstr>
      </vt:variant>
      <vt:variant>
        <vt:i4>1114173</vt:i4>
      </vt:variant>
      <vt:variant>
        <vt:i4>359</vt:i4>
      </vt:variant>
      <vt:variant>
        <vt:i4>0</vt:i4>
      </vt:variant>
      <vt:variant>
        <vt:i4>5</vt:i4>
      </vt:variant>
      <vt:variant>
        <vt:lpwstr/>
      </vt:variant>
      <vt:variant>
        <vt:lpwstr>_Toc294780380</vt:lpwstr>
      </vt:variant>
      <vt:variant>
        <vt:i4>1966141</vt:i4>
      </vt:variant>
      <vt:variant>
        <vt:i4>353</vt:i4>
      </vt:variant>
      <vt:variant>
        <vt:i4>0</vt:i4>
      </vt:variant>
      <vt:variant>
        <vt:i4>5</vt:i4>
      </vt:variant>
      <vt:variant>
        <vt:lpwstr/>
      </vt:variant>
      <vt:variant>
        <vt:lpwstr>_Toc294780379</vt:lpwstr>
      </vt:variant>
      <vt:variant>
        <vt:i4>1966141</vt:i4>
      </vt:variant>
      <vt:variant>
        <vt:i4>347</vt:i4>
      </vt:variant>
      <vt:variant>
        <vt:i4>0</vt:i4>
      </vt:variant>
      <vt:variant>
        <vt:i4>5</vt:i4>
      </vt:variant>
      <vt:variant>
        <vt:lpwstr/>
      </vt:variant>
      <vt:variant>
        <vt:lpwstr>_Toc294780378</vt:lpwstr>
      </vt:variant>
      <vt:variant>
        <vt:i4>1966141</vt:i4>
      </vt:variant>
      <vt:variant>
        <vt:i4>341</vt:i4>
      </vt:variant>
      <vt:variant>
        <vt:i4>0</vt:i4>
      </vt:variant>
      <vt:variant>
        <vt:i4>5</vt:i4>
      </vt:variant>
      <vt:variant>
        <vt:lpwstr/>
      </vt:variant>
      <vt:variant>
        <vt:lpwstr>_Toc294780377</vt:lpwstr>
      </vt:variant>
      <vt:variant>
        <vt:i4>1966141</vt:i4>
      </vt:variant>
      <vt:variant>
        <vt:i4>335</vt:i4>
      </vt:variant>
      <vt:variant>
        <vt:i4>0</vt:i4>
      </vt:variant>
      <vt:variant>
        <vt:i4>5</vt:i4>
      </vt:variant>
      <vt:variant>
        <vt:lpwstr/>
      </vt:variant>
      <vt:variant>
        <vt:lpwstr>_Toc294780376</vt:lpwstr>
      </vt:variant>
      <vt:variant>
        <vt:i4>1966141</vt:i4>
      </vt:variant>
      <vt:variant>
        <vt:i4>329</vt:i4>
      </vt:variant>
      <vt:variant>
        <vt:i4>0</vt:i4>
      </vt:variant>
      <vt:variant>
        <vt:i4>5</vt:i4>
      </vt:variant>
      <vt:variant>
        <vt:lpwstr/>
      </vt:variant>
      <vt:variant>
        <vt:lpwstr>_Toc294780375</vt:lpwstr>
      </vt:variant>
      <vt:variant>
        <vt:i4>1966141</vt:i4>
      </vt:variant>
      <vt:variant>
        <vt:i4>323</vt:i4>
      </vt:variant>
      <vt:variant>
        <vt:i4>0</vt:i4>
      </vt:variant>
      <vt:variant>
        <vt:i4>5</vt:i4>
      </vt:variant>
      <vt:variant>
        <vt:lpwstr/>
      </vt:variant>
      <vt:variant>
        <vt:lpwstr>_Toc294780374</vt:lpwstr>
      </vt:variant>
      <vt:variant>
        <vt:i4>1966141</vt:i4>
      </vt:variant>
      <vt:variant>
        <vt:i4>317</vt:i4>
      </vt:variant>
      <vt:variant>
        <vt:i4>0</vt:i4>
      </vt:variant>
      <vt:variant>
        <vt:i4>5</vt:i4>
      </vt:variant>
      <vt:variant>
        <vt:lpwstr/>
      </vt:variant>
      <vt:variant>
        <vt:lpwstr>_Toc294780373</vt:lpwstr>
      </vt:variant>
      <vt:variant>
        <vt:i4>1966141</vt:i4>
      </vt:variant>
      <vt:variant>
        <vt:i4>311</vt:i4>
      </vt:variant>
      <vt:variant>
        <vt:i4>0</vt:i4>
      </vt:variant>
      <vt:variant>
        <vt:i4>5</vt:i4>
      </vt:variant>
      <vt:variant>
        <vt:lpwstr/>
      </vt:variant>
      <vt:variant>
        <vt:lpwstr>_Toc294780372</vt:lpwstr>
      </vt:variant>
      <vt:variant>
        <vt:i4>1966141</vt:i4>
      </vt:variant>
      <vt:variant>
        <vt:i4>305</vt:i4>
      </vt:variant>
      <vt:variant>
        <vt:i4>0</vt:i4>
      </vt:variant>
      <vt:variant>
        <vt:i4>5</vt:i4>
      </vt:variant>
      <vt:variant>
        <vt:lpwstr/>
      </vt:variant>
      <vt:variant>
        <vt:lpwstr>_Toc294780371</vt:lpwstr>
      </vt:variant>
      <vt:variant>
        <vt:i4>1966141</vt:i4>
      </vt:variant>
      <vt:variant>
        <vt:i4>299</vt:i4>
      </vt:variant>
      <vt:variant>
        <vt:i4>0</vt:i4>
      </vt:variant>
      <vt:variant>
        <vt:i4>5</vt:i4>
      </vt:variant>
      <vt:variant>
        <vt:lpwstr/>
      </vt:variant>
      <vt:variant>
        <vt:lpwstr>_Toc294780370</vt:lpwstr>
      </vt:variant>
      <vt:variant>
        <vt:i4>2031677</vt:i4>
      </vt:variant>
      <vt:variant>
        <vt:i4>293</vt:i4>
      </vt:variant>
      <vt:variant>
        <vt:i4>0</vt:i4>
      </vt:variant>
      <vt:variant>
        <vt:i4>5</vt:i4>
      </vt:variant>
      <vt:variant>
        <vt:lpwstr/>
      </vt:variant>
      <vt:variant>
        <vt:lpwstr>_Toc294780369</vt:lpwstr>
      </vt:variant>
      <vt:variant>
        <vt:i4>2031677</vt:i4>
      </vt:variant>
      <vt:variant>
        <vt:i4>287</vt:i4>
      </vt:variant>
      <vt:variant>
        <vt:i4>0</vt:i4>
      </vt:variant>
      <vt:variant>
        <vt:i4>5</vt:i4>
      </vt:variant>
      <vt:variant>
        <vt:lpwstr/>
      </vt:variant>
      <vt:variant>
        <vt:lpwstr>_Toc294780368</vt:lpwstr>
      </vt:variant>
      <vt:variant>
        <vt:i4>2031677</vt:i4>
      </vt:variant>
      <vt:variant>
        <vt:i4>281</vt:i4>
      </vt:variant>
      <vt:variant>
        <vt:i4>0</vt:i4>
      </vt:variant>
      <vt:variant>
        <vt:i4>5</vt:i4>
      </vt:variant>
      <vt:variant>
        <vt:lpwstr/>
      </vt:variant>
      <vt:variant>
        <vt:lpwstr>_Toc294780367</vt:lpwstr>
      </vt:variant>
      <vt:variant>
        <vt:i4>2031677</vt:i4>
      </vt:variant>
      <vt:variant>
        <vt:i4>275</vt:i4>
      </vt:variant>
      <vt:variant>
        <vt:i4>0</vt:i4>
      </vt:variant>
      <vt:variant>
        <vt:i4>5</vt:i4>
      </vt:variant>
      <vt:variant>
        <vt:lpwstr/>
      </vt:variant>
      <vt:variant>
        <vt:lpwstr>_Toc294780366</vt:lpwstr>
      </vt:variant>
      <vt:variant>
        <vt:i4>2031677</vt:i4>
      </vt:variant>
      <vt:variant>
        <vt:i4>269</vt:i4>
      </vt:variant>
      <vt:variant>
        <vt:i4>0</vt:i4>
      </vt:variant>
      <vt:variant>
        <vt:i4>5</vt:i4>
      </vt:variant>
      <vt:variant>
        <vt:lpwstr/>
      </vt:variant>
      <vt:variant>
        <vt:lpwstr>_Toc294780365</vt:lpwstr>
      </vt:variant>
      <vt:variant>
        <vt:i4>2031677</vt:i4>
      </vt:variant>
      <vt:variant>
        <vt:i4>263</vt:i4>
      </vt:variant>
      <vt:variant>
        <vt:i4>0</vt:i4>
      </vt:variant>
      <vt:variant>
        <vt:i4>5</vt:i4>
      </vt:variant>
      <vt:variant>
        <vt:lpwstr/>
      </vt:variant>
      <vt:variant>
        <vt:lpwstr>_Toc294780364</vt:lpwstr>
      </vt:variant>
      <vt:variant>
        <vt:i4>2031677</vt:i4>
      </vt:variant>
      <vt:variant>
        <vt:i4>257</vt:i4>
      </vt:variant>
      <vt:variant>
        <vt:i4>0</vt:i4>
      </vt:variant>
      <vt:variant>
        <vt:i4>5</vt:i4>
      </vt:variant>
      <vt:variant>
        <vt:lpwstr/>
      </vt:variant>
      <vt:variant>
        <vt:lpwstr>_Toc294780363</vt:lpwstr>
      </vt:variant>
      <vt:variant>
        <vt:i4>2031677</vt:i4>
      </vt:variant>
      <vt:variant>
        <vt:i4>251</vt:i4>
      </vt:variant>
      <vt:variant>
        <vt:i4>0</vt:i4>
      </vt:variant>
      <vt:variant>
        <vt:i4>5</vt:i4>
      </vt:variant>
      <vt:variant>
        <vt:lpwstr/>
      </vt:variant>
      <vt:variant>
        <vt:lpwstr>_Toc294780362</vt:lpwstr>
      </vt:variant>
      <vt:variant>
        <vt:i4>2031677</vt:i4>
      </vt:variant>
      <vt:variant>
        <vt:i4>245</vt:i4>
      </vt:variant>
      <vt:variant>
        <vt:i4>0</vt:i4>
      </vt:variant>
      <vt:variant>
        <vt:i4>5</vt:i4>
      </vt:variant>
      <vt:variant>
        <vt:lpwstr/>
      </vt:variant>
      <vt:variant>
        <vt:lpwstr>_Toc294780361</vt:lpwstr>
      </vt:variant>
      <vt:variant>
        <vt:i4>2031677</vt:i4>
      </vt:variant>
      <vt:variant>
        <vt:i4>239</vt:i4>
      </vt:variant>
      <vt:variant>
        <vt:i4>0</vt:i4>
      </vt:variant>
      <vt:variant>
        <vt:i4>5</vt:i4>
      </vt:variant>
      <vt:variant>
        <vt:lpwstr/>
      </vt:variant>
      <vt:variant>
        <vt:lpwstr>_Toc294780360</vt:lpwstr>
      </vt:variant>
      <vt:variant>
        <vt:i4>1835069</vt:i4>
      </vt:variant>
      <vt:variant>
        <vt:i4>233</vt:i4>
      </vt:variant>
      <vt:variant>
        <vt:i4>0</vt:i4>
      </vt:variant>
      <vt:variant>
        <vt:i4>5</vt:i4>
      </vt:variant>
      <vt:variant>
        <vt:lpwstr/>
      </vt:variant>
      <vt:variant>
        <vt:lpwstr>_Toc294780359</vt:lpwstr>
      </vt:variant>
      <vt:variant>
        <vt:i4>1835069</vt:i4>
      </vt:variant>
      <vt:variant>
        <vt:i4>227</vt:i4>
      </vt:variant>
      <vt:variant>
        <vt:i4>0</vt:i4>
      </vt:variant>
      <vt:variant>
        <vt:i4>5</vt:i4>
      </vt:variant>
      <vt:variant>
        <vt:lpwstr/>
      </vt:variant>
      <vt:variant>
        <vt:lpwstr>_Toc294780358</vt:lpwstr>
      </vt:variant>
      <vt:variant>
        <vt:i4>1835069</vt:i4>
      </vt:variant>
      <vt:variant>
        <vt:i4>221</vt:i4>
      </vt:variant>
      <vt:variant>
        <vt:i4>0</vt:i4>
      </vt:variant>
      <vt:variant>
        <vt:i4>5</vt:i4>
      </vt:variant>
      <vt:variant>
        <vt:lpwstr/>
      </vt:variant>
      <vt:variant>
        <vt:lpwstr>_Toc294780357</vt:lpwstr>
      </vt:variant>
      <vt:variant>
        <vt:i4>1835069</vt:i4>
      </vt:variant>
      <vt:variant>
        <vt:i4>215</vt:i4>
      </vt:variant>
      <vt:variant>
        <vt:i4>0</vt:i4>
      </vt:variant>
      <vt:variant>
        <vt:i4>5</vt:i4>
      </vt:variant>
      <vt:variant>
        <vt:lpwstr/>
      </vt:variant>
      <vt:variant>
        <vt:lpwstr>_Toc294780356</vt:lpwstr>
      </vt:variant>
      <vt:variant>
        <vt:i4>1835069</vt:i4>
      </vt:variant>
      <vt:variant>
        <vt:i4>209</vt:i4>
      </vt:variant>
      <vt:variant>
        <vt:i4>0</vt:i4>
      </vt:variant>
      <vt:variant>
        <vt:i4>5</vt:i4>
      </vt:variant>
      <vt:variant>
        <vt:lpwstr/>
      </vt:variant>
      <vt:variant>
        <vt:lpwstr>_Toc294780355</vt:lpwstr>
      </vt:variant>
      <vt:variant>
        <vt:i4>1835069</vt:i4>
      </vt:variant>
      <vt:variant>
        <vt:i4>203</vt:i4>
      </vt:variant>
      <vt:variant>
        <vt:i4>0</vt:i4>
      </vt:variant>
      <vt:variant>
        <vt:i4>5</vt:i4>
      </vt:variant>
      <vt:variant>
        <vt:lpwstr/>
      </vt:variant>
      <vt:variant>
        <vt:lpwstr>_Toc294780354</vt:lpwstr>
      </vt:variant>
      <vt:variant>
        <vt:i4>1835069</vt:i4>
      </vt:variant>
      <vt:variant>
        <vt:i4>197</vt:i4>
      </vt:variant>
      <vt:variant>
        <vt:i4>0</vt:i4>
      </vt:variant>
      <vt:variant>
        <vt:i4>5</vt:i4>
      </vt:variant>
      <vt:variant>
        <vt:lpwstr/>
      </vt:variant>
      <vt:variant>
        <vt:lpwstr>_Toc294780353</vt:lpwstr>
      </vt:variant>
      <vt:variant>
        <vt:i4>1835069</vt:i4>
      </vt:variant>
      <vt:variant>
        <vt:i4>191</vt:i4>
      </vt:variant>
      <vt:variant>
        <vt:i4>0</vt:i4>
      </vt:variant>
      <vt:variant>
        <vt:i4>5</vt:i4>
      </vt:variant>
      <vt:variant>
        <vt:lpwstr/>
      </vt:variant>
      <vt:variant>
        <vt:lpwstr>_Toc294780352</vt:lpwstr>
      </vt:variant>
      <vt:variant>
        <vt:i4>1835069</vt:i4>
      </vt:variant>
      <vt:variant>
        <vt:i4>185</vt:i4>
      </vt:variant>
      <vt:variant>
        <vt:i4>0</vt:i4>
      </vt:variant>
      <vt:variant>
        <vt:i4>5</vt:i4>
      </vt:variant>
      <vt:variant>
        <vt:lpwstr/>
      </vt:variant>
      <vt:variant>
        <vt:lpwstr>_Toc294780351</vt:lpwstr>
      </vt:variant>
      <vt:variant>
        <vt:i4>1835069</vt:i4>
      </vt:variant>
      <vt:variant>
        <vt:i4>179</vt:i4>
      </vt:variant>
      <vt:variant>
        <vt:i4>0</vt:i4>
      </vt:variant>
      <vt:variant>
        <vt:i4>5</vt:i4>
      </vt:variant>
      <vt:variant>
        <vt:lpwstr/>
      </vt:variant>
      <vt:variant>
        <vt:lpwstr>_Toc294780350</vt:lpwstr>
      </vt:variant>
      <vt:variant>
        <vt:i4>1900605</vt:i4>
      </vt:variant>
      <vt:variant>
        <vt:i4>173</vt:i4>
      </vt:variant>
      <vt:variant>
        <vt:i4>0</vt:i4>
      </vt:variant>
      <vt:variant>
        <vt:i4>5</vt:i4>
      </vt:variant>
      <vt:variant>
        <vt:lpwstr/>
      </vt:variant>
      <vt:variant>
        <vt:lpwstr>_Toc294780349</vt:lpwstr>
      </vt:variant>
      <vt:variant>
        <vt:i4>1900605</vt:i4>
      </vt:variant>
      <vt:variant>
        <vt:i4>167</vt:i4>
      </vt:variant>
      <vt:variant>
        <vt:i4>0</vt:i4>
      </vt:variant>
      <vt:variant>
        <vt:i4>5</vt:i4>
      </vt:variant>
      <vt:variant>
        <vt:lpwstr/>
      </vt:variant>
      <vt:variant>
        <vt:lpwstr>_Toc294780348</vt:lpwstr>
      </vt:variant>
      <vt:variant>
        <vt:i4>1900605</vt:i4>
      </vt:variant>
      <vt:variant>
        <vt:i4>161</vt:i4>
      </vt:variant>
      <vt:variant>
        <vt:i4>0</vt:i4>
      </vt:variant>
      <vt:variant>
        <vt:i4>5</vt:i4>
      </vt:variant>
      <vt:variant>
        <vt:lpwstr/>
      </vt:variant>
      <vt:variant>
        <vt:lpwstr>_Toc294780347</vt:lpwstr>
      </vt:variant>
      <vt:variant>
        <vt:i4>1900605</vt:i4>
      </vt:variant>
      <vt:variant>
        <vt:i4>155</vt:i4>
      </vt:variant>
      <vt:variant>
        <vt:i4>0</vt:i4>
      </vt:variant>
      <vt:variant>
        <vt:i4>5</vt:i4>
      </vt:variant>
      <vt:variant>
        <vt:lpwstr/>
      </vt:variant>
      <vt:variant>
        <vt:lpwstr>_Toc294780346</vt:lpwstr>
      </vt:variant>
      <vt:variant>
        <vt:i4>1900605</vt:i4>
      </vt:variant>
      <vt:variant>
        <vt:i4>149</vt:i4>
      </vt:variant>
      <vt:variant>
        <vt:i4>0</vt:i4>
      </vt:variant>
      <vt:variant>
        <vt:i4>5</vt:i4>
      </vt:variant>
      <vt:variant>
        <vt:lpwstr/>
      </vt:variant>
      <vt:variant>
        <vt:lpwstr>_Toc294780345</vt:lpwstr>
      </vt:variant>
      <vt:variant>
        <vt:i4>1900605</vt:i4>
      </vt:variant>
      <vt:variant>
        <vt:i4>143</vt:i4>
      </vt:variant>
      <vt:variant>
        <vt:i4>0</vt:i4>
      </vt:variant>
      <vt:variant>
        <vt:i4>5</vt:i4>
      </vt:variant>
      <vt:variant>
        <vt:lpwstr/>
      </vt:variant>
      <vt:variant>
        <vt:lpwstr>_Toc294780344</vt:lpwstr>
      </vt:variant>
      <vt:variant>
        <vt:i4>1900605</vt:i4>
      </vt:variant>
      <vt:variant>
        <vt:i4>137</vt:i4>
      </vt:variant>
      <vt:variant>
        <vt:i4>0</vt:i4>
      </vt:variant>
      <vt:variant>
        <vt:i4>5</vt:i4>
      </vt:variant>
      <vt:variant>
        <vt:lpwstr/>
      </vt:variant>
      <vt:variant>
        <vt:lpwstr>_Toc294780343</vt:lpwstr>
      </vt:variant>
      <vt:variant>
        <vt:i4>1900605</vt:i4>
      </vt:variant>
      <vt:variant>
        <vt:i4>131</vt:i4>
      </vt:variant>
      <vt:variant>
        <vt:i4>0</vt:i4>
      </vt:variant>
      <vt:variant>
        <vt:i4>5</vt:i4>
      </vt:variant>
      <vt:variant>
        <vt:lpwstr/>
      </vt:variant>
      <vt:variant>
        <vt:lpwstr>_Toc294780342</vt:lpwstr>
      </vt:variant>
      <vt:variant>
        <vt:i4>1900605</vt:i4>
      </vt:variant>
      <vt:variant>
        <vt:i4>125</vt:i4>
      </vt:variant>
      <vt:variant>
        <vt:i4>0</vt:i4>
      </vt:variant>
      <vt:variant>
        <vt:i4>5</vt:i4>
      </vt:variant>
      <vt:variant>
        <vt:lpwstr/>
      </vt:variant>
      <vt:variant>
        <vt:lpwstr>_Toc294780341</vt:lpwstr>
      </vt:variant>
      <vt:variant>
        <vt:i4>1900605</vt:i4>
      </vt:variant>
      <vt:variant>
        <vt:i4>119</vt:i4>
      </vt:variant>
      <vt:variant>
        <vt:i4>0</vt:i4>
      </vt:variant>
      <vt:variant>
        <vt:i4>5</vt:i4>
      </vt:variant>
      <vt:variant>
        <vt:lpwstr/>
      </vt:variant>
      <vt:variant>
        <vt:lpwstr>_Toc294780340</vt:lpwstr>
      </vt:variant>
      <vt:variant>
        <vt:i4>1703997</vt:i4>
      </vt:variant>
      <vt:variant>
        <vt:i4>113</vt:i4>
      </vt:variant>
      <vt:variant>
        <vt:i4>0</vt:i4>
      </vt:variant>
      <vt:variant>
        <vt:i4>5</vt:i4>
      </vt:variant>
      <vt:variant>
        <vt:lpwstr/>
      </vt:variant>
      <vt:variant>
        <vt:lpwstr>_Toc294780339</vt:lpwstr>
      </vt:variant>
      <vt:variant>
        <vt:i4>1703997</vt:i4>
      </vt:variant>
      <vt:variant>
        <vt:i4>107</vt:i4>
      </vt:variant>
      <vt:variant>
        <vt:i4>0</vt:i4>
      </vt:variant>
      <vt:variant>
        <vt:i4>5</vt:i4>
      </vt:variant>
      <vt:variant>
        <vt:lpwstr/>
      </vt:variant>
      <vt:variant>
        <vt:lpwstr>_Toc294780338</vt:lpwstr>
      </vt:variant>
      <vt:variant>
        <vt:i4>1703997</vt:i4>
      </vt:variant>
      <vt:variant>
        <vt:i4>101</vt:i4>
      </vt:variant>
      <vt:variant>
        <vt:i4>0</vt:i4>
      </vt:variant>
      <vt:variant>
        <vt:i4>5</vt:i4>
      </vt:variant>
      <vt:variant>
        <vt:lpwstr/>
      </vt:variant>
      <vt:variant>
        <vt:lpwstr>_Toc294780337</vt:lpwstr>
      </vt:variant>
      <vt:variant>
        <vt:i4>1703997</vt:i4>
      </vt:variant>
      <vt:variant>
        <vt:i4>95</vt:i4>
      </vt:variant>
      <vt:variant>
        <vt:i4>0</vt:i4>
      </vt:variant>
      <vt:variant>
        <vt:i4>5</vt:i4>
      </vt:variant>
      <vt:variant>
        <vt:lpwstr/>
      </vt:variant>
      <vt:variant>
        <vt:lpwstr>_Toc294780336</vt:lpwstr>
      </vt:variant>
      <vt:variant>
        <vt:i4>1703997</vt:i4>
      </vt:variant>
      <vt:variant>
        <vt:i4>89</vt:i4>
      </vt:variant>
      <vt:variant>
        <vt:i4>0</vt:i4>
      </vt:variant>
      <vt:variant>
        <vt:i4>5</vt:i4>
      </vt:variant>
      <vt:variant>
        <vt:lpwstr/>
      </vt:variant>
      <vt:variant>
        <vt:lpwstr>_Toc294780335</vt:lpwstr>
      </vt:variant>
      <vt:variant>
        <vt:i4>1703997</vt:i4>
      </vt:variant>
      <vt:variant>
        <vt:i4>83</vt:i4>
      </vt:variant>
      <vt:variant>
        <vt:i4>0</vt:i4>
      </vt:variant>
      <vt:variant>
        <vt:i4>5</vt:i4>
      </vt:variant>
      <vt:variant>
        <vt:lpwstr/>
      </vt:variant>
      <vt:variant>
        <vt:lpwstr>_Toc294780334</vt:lpwstr>
      </vt:variant>
      <vt:variant>
        <vt:i4>1703997</vt:i4>
      </vt:variant>
      <vt:variant>
        <vt:i4>77</vt:i4>
      </vt:variant>
      <vt:variant>
        <vt:i4>0</vt:i4>
      </vt:variant>
      <vt:variant>
        <vt:i4>5</vt:i4>
      </vt:variant>
      <vt:variant>
        <vt:lpwstr/>
      </vt:variant>
      <vt:variant>
        <vt:lpwstr>_Toc294780333</vt:lpwstr>
      </vt:variant>
      <vt:variant>
        <vt:i4>1703997</vt:i4>
      </vt:variant>
      <vt:variant>
        <vt:i4>71</vt:i4>
      </vt:variant>
      <vt:variant>
        <vt:i4>0</vt:i4>
      </vt:variant>
      <vt:variant>
        <vt:i4>5</vt:i4>
      </vt:variant>
      <vt:variant>
        <vt:lpwstr/>
      </vt:variant>
      <vt:variant>
        <vt:lpwstr>_Toc294780332</vt:lpwstr>
      </vt:variant>
      <vt:variant>
        <vt:i4>1703997</vt:i4>
      </vt:variant>
      <vt:variant>
        <vt:i4>65</vt:i4>
      </vt:variant>
      <vt:variant>
        <vt:i4>0</vt:i4>
      </vt:variant>
      <vt:variant>
        <vt:i4>5</vt:i4>
      </vt:variant>
      <vt:variant>
        <vt:lpwstr/>
      </vt:variant>
      <vt:variant>
        <vt:lpwstr>_Toc294780331</vt:lpwstr>
      </vt:variant>
      <vt:variant>
        <vt:i4>1703997</vt:i4>
      </vt:variant>
      <vt:variant>
        <vt:i4>59</vt:i4>
      </vt:variant>
      <vt:variant>
        <vt:i4>0</vt:i4>
      </vt:variant>
      <vt:variant>
        <vt:i4>5</vt:i4>
      </vt:variant>
      <vt:variant>
        <vt:lpwstr/>
      </vt:variant>
      <vt:variant>
        <vt:lpwstr>_Toc294780330</vt:lpwstr>
      </vt:variant>
      <vt:variant>
        <vt:i4>1769533</vt:i4>
      </vt:variant>
      <vt:variant>
        <vt:i4>53</vt:i4>
      </vt:variant>
      <vt:variant>
        <vt:i4>0</vt:i4>
      </vt:variant>
      <vt:variant>
        <vt:i4>5</vt:i4>
      </vt:variant>
      <vt:variant>
        <vt:lpwstr/>
      </vt:variant>
      <vt:variant>
        <vt:lpwstr>_Toc294780329</vt:lpwstr>
      </vt:variant>
      <vt:variant>
        <vt:i4>1769533</vt:i4>
      </vt:variant>
      <vt:variant>
        <vt:i4>47</vt:i4>
      </vt:variant>
      <vt:variant>
        <vt:i4>0</vt:i4>
      </vt:variant>
      <vt:variant>
        <vt:i4>5</vt:i4>
      </vt:variant>
      <vt:variant>
        <vt:lpwstr/>
      </vt:variant>
      <vt:variant>
        <vt:lpwstr>_Toc294780328</vt:lpwstr>
      </vt:variant>
      <vt:variant>
        <vt:i4>1769533</vt:i4>
      </vt:variant>
      <vt:variant>
        <vt:i4>41</vt:i4>
      </vt:variant>
      <vt:variant>
        <vt:i4>0</vt:i4>
      </vt:variant>
      <vt:variant>
        <vt:i4>5</vt:i4>
      </vt:variant>
      <vt:variant>
        <vt:lpwstr/>
      </vt:variant>
      <vt:variant>
        <vt:lpwstr>_Toc294780327</vt:lpwstr>
      </vt:variant>
      <vt:variant>
        <vt:i4>1769533</vt:i4>
      </vt:variant>
      <vt:variant>
        <vt:i4>35</vt:i4>
      </vt:variant>
      <vt:variant>
        <vt:i4>0</vt:i4>
      </vt:variant>
      <vt:variant>
        <vt:i4>5</vt:i4>
      </vt:variant>
      <vt:variant>
        <vt:lpwstr/>
      </vt:variant>
      <vt:variant>
        <vt:lpwstr>_Toc294780326</vt:lpwstr>
      </vt:variant>
      <vt:variant>
        <vt:i4>1769533</vt:i4>
      </vt:variant>
      <vt:variant>
        <vt:i4>29</vt:i4>
      </vt:variant>
      <vt:variant>
        <vt:i4>0</vt:i4>
      </vt:variant>
      <vt:variant>
        <vt:i4>5</vt:i4>
      </vt:variant>
      <vt:variant>
        <vt:lpwstr/>
      </vt:variant>
      <vt:variant>
        <vt:lpwstr>_Toc294780325</vt:lpwstr>
      </vt:variant>
      <vt:variant>
        <vt:i4>1769533</vt:i4>
      </vt:variant>
      <vt:variant>
        <vt:i4>23</vt:i4>
      </vt:variant>
      <vt:variant>
        <vt:i4>0</vt:i4>
      </vt:variant>
      <vt:variant>
        <vt:i4>5</vt:i4>
      </vt:variant>
      <vt:variant>
        <vt:lpwstr/>
      </vt:variant>
      <vt:variant>
        <vt:lpwstr>_Toc294780324</vt:lpwstr>
      </vt:variant>
      <vt:variant>
        <vt:i4>1769533</vt:i4>
      </vt:variant>
      <vt:variant>
        <vt:i4>17</vt:i4>
      </vt:variant>
      <vt:variant>
        <vt:i4>0</vt:i4>
      </vt:variant>
      <vt:variant>
        <vt:i4>5</vt:i4>
      </vt:variant>
      <vt:variant>
        <vt:lpwstr/>
      </vt:variant>
      <vt:variant>
        <vt:lpwstr>_Toc294780323</vt:lpwstr>
      </vt:variant>
      <vt:variant>
        <vt:i4>1769533</vt:i4>
      </vt:variant>
      <vt:variant>
        <vt:i4>11</vt:i4>
      </vt:variant>
      <vt:variant>
        <vt:i4>0</vt:i4>
      </vt:variant>
      <vt:variant>
        <vt:i4>5</vt:i4>
      </vt:variant>
      <vt:variant>
        <vt:lpwstr/>
      </vt:variant>
      <vt:variant>
        <vt:lpwstr>_Toc294780322</vt:lpwstr>
      </vt:variant>
      <vt:variant>
        <vt:i4>1769533</vt:i4>
      </vt:variant>
      <vt:variant>
        <vt:i4>5</vt:i4>
      </vt:variant>
      <vt:variant>
        <vt:i4>0</vt:i4>
      </vt:variant>
      <vt:variant>
        <vt:i4>5</vt:i4>
      </vt:variant>
      <vt:variant>
        <vt:lpwstr/>
      </vt:variant>
      <vt:variant>
        <vt:lpwstr>_Toc294780321</vt:lpwstr>
      </vt:variant>
      <vt:variant>
        <vt:i4>5636195</vt:i4>
      </vt:variant>
      <vt:variant>
        <vt:i4>0</vt:i4>
      </vt:variant>
      <vt:variant>
        <vt:i4>0</vt:i4>
      </vt:variant>
      <vt:variant>
        <vt:i4>5</vt:i4>
      </vt:variant>
      <vt:variant>
        <vt:lpwstr/>
      </vt:variant>
      <vt:variant>
        <vt:lpwstr>Section_Preface</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MSG-3, Operator/Manufacturer Scheduled Maintenance Development</dc:title>
  <dc:creator>Air Transport Association</dc:creator>
  <cp:lastModifiedBy>Conn, Paul</cp:lastModifiedBy>
  <cp:revision>29</cp:revision>
  <cp:lastPrinted>2011-09-08T16:56:00Z</cp:lastPrinted>
  <dcterms:created xsi:type="dcterms:W3CDTF">2012-09-11T23:32:00Z</dcterms:created>
  <dcterms:modified xsi:type="dcterms:W3CDTF">2012-11-10T15:26:00Z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